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748FFE">
    <v:background id="_x0000_s1025" o:bwmode="white" fillcolor="#748ffe">
      <v:fill r:id="rId3" type="tile"/>
    </v:background>
  </w:background>
  <w:body>
    <w:tbl>
      <w:tblPr>
        <w:tblW w:w="9214" w:type="dxa"/>
        <w:tblInd w:w="108" w:type="dxa"/>
        <w:tblLook w:val="04A0" w:firstRow="1" w:lastRow="0" w:firstColumn="1" w:lastColumn="0" w:noHBand="0" w:noVBand="1"/>
      </w:tblPr>
      <w:tblGrid>
        <w:gridCol w:w="5245"/>
        <w:gridCol w:w="3969"/>
      </w:tblGrid>
      <w:tr w:rsidR="00195FA5" w:rsidRPr="00687837" w14:paraId="06DFCC4B" w14:textId="77777777" w:rsidTr="00195FA5">
        <w:trPr>
          <w:divId w:val="109974813"/>
        </w:trPr>
        <w:tc>
          <w:tcPr>
            <w:tcW w:w="5245" w:type="dxa"/>
          </w:tcPr>
          <w:p w14:paraId="18C7FFD5" w14:textId="77777777" w:rsidR="00195FA5" w:rsidRPr="002D2E60" w:rsidRDefault="00195FA5" w:rsidP="008C01C9">
            <w:pPr>
              <w:pStyle w:val="a8"/>
            </w:pPr>
            <w:r>
              <w:t>Принято</w:t>
            </w:r>
          </w:p>
          <w:p w14:paraId="4BAE4287" w14:textId="77777777" w:rsidR="00195FA5" w:rsidRPr="002D2E60" w:rsidRDefault="00195FA5" w:rsidP="008C01C9">
            <w:pPr>
              <w:pStyle w:val="a8"/>
            </w:pPr>
            <w:r w:rsidRPr="002D2E60">
              <w:t xml:space="preserve">на заседании педагогического                                            </w:t>
            </w:r>
          </w:p>
          <w:p w14:paraId="773B1F10" w14:textId="77777777" w:rsidR="00195FA5" w:rsidRPr="002D2E60" w:rsidRDefault="00195FA5" w:rsidP="008C01C9">
            <w:pPr>
              <w:pStyle w:val="a8"/>
            </w:pPr>
            <w:r w:rsidRPr="002D2E60">
              <w:t>совета</w:t>
            </w:r>
            <w:r w:rsidRPr="003E4D7C">
              <w:t xml:space="preserve">                                                                                              </w:t>
            </w:r>
          </w:p>
          <w:p w14:paraId="3223A9D7" w14:textId="77777777" w:rsidR="00195FA5" w:rsidRPr="003E4D7C" w:rsidRDefault="00195FA5" w:rsidP="008C01C9">
            <w:pPr>
              <w:pStyle w:val="13"/>
              <w:shd w:val="clear" w:color="auto" w:fill="FFFFFF"/>
              <w:rPr>
                <w:rFonts w:ascii="Times New Roman" w:hAnsi="Times New Roman"/>
                <w:sz w:val="24"/>
                <w:szCs w:val="24"/>
              </w:rPr>
            </w:pPr>
            <w:r>
              <w:rPr>
                <w:rFonts w:ascii="Times New Roman" w:hAnsi="Times New Roman"/>
                <w:sz w:val="24"/>
                <w:szCs w:val="24"/>
              </w:rPr>
              <w:t>30 августа</w:t>
            </w:r>
            <w:r w:rsidRPr="003E4D7C">
              <w:rPr>
                <w:rFonts w:ascii="Times New Roman" w:hAnsi="Times New Roman"/>
                <w:sz w:val="24"/>
                <w:szCs w:val="24"/>
              </w:rPr>
              <w:t xml:space="preserve"> 20</w:t>
            </w:r>
            <w:r>
              <w:rPr>
                <w:rFonts w:ascii="Times New Roman" w:hAnsi="Times New Roman"/>
                <w:sz w:val="24"/>
                <w:szCs w:val="24"/>
              </w:rPr>
              <w:t xml:space="preserve">24 </w:t>
            </w:r>
            <w:r w:rsidRPr="003E4D7C">
              <w:rPr>
                <w:rFonts w:ascii="Times New Roman" w:hAnsi="Times New Roman"/>
                <w:sz w:val="24"/>
                <w:szCs w:val="24"/>
              </w:rPr>
              <w:t xml:space="preserve">г. </w:t>
            </w:r>
            <w:r w:rsidRPr="003E4D7C">
              <w:rPr>
                <w:rFonts w:ascii="Times New Roman" w:hAnsi="Times New Roman"/>
                <w:bCs/>
                <w:sz w:val="24"/>
                <w:szCs w:val="24"/>
              </w:rPr>
              <w:t>протокол №</w:t>
            </w:r>
            <w:r>
              <w:rPr>
                <w:rFonts w:ascii="Times New Roman" w:hAnsi="Times New Roman"/>
                <w:bCs/>
                <w:sz w:val="24"/>
                <w:szCs w:val="24"/>
              </w:rPr>
              <w:t>1</w:t>
            </w:r>
          </w:p>
        </w:tc>
        <w:tc>
          <w:tcPr>
            <w:tcW w:w="3969" w:type="dxa"/>
          </w:tcPr>
          <w:p w14:paraId="1D376EDB" w14:textId="77777777" w:rsidR="00195FA5" w:rsidRPr="00792F56" w:rsidRDefault="00195FA5" w:rsidP="008C01C9">
            <w:r w:rsidRPr="00792F56">
              <w:t>Утверждаю</w:t>
            </w:r>
          </w:p>
          <w:p w14:paraId="72A4818D" w14:textId="77777777" w:rsidR="00195FA5" w:rsidRPr="00792F56" w:rsidRDefault="00195FA5" w:rsidP="008C01C9">
            <w:r w:rsidRPr="00792F56">
              <w:t>Директор МБОУ СОШ №20</w:t>
            </w:r>
          </w:p>
          <w:p w14:paraId="2C0AEEB1" w14:textId="77777777" w:rsidR="00195FA5" w:rsidRPr="00792F56" w:rsidRDefault="00195FA5" w:rsidP="008C01C9">
            <w:r w:rsidRPr="00792F56">
              <w:t xml:space="preserve">___________ </w:t>
            </w:r>
            <w:proofErr w:type="spellStart"/>
            <w:r w:rsidRPr="00792F56">
              <w:t>М.А.Перевертайлов</w:t>
            </w:r>
            <w:proofErr w:type="spellEnd"/>
          </w:p>
          <w:p w14:paraId="3A73C881" w14:textId="77777777" w:rsidR="00195FA5" w:rsidRPr="00687837" w:rsidRDefault="00195FA5" w:rsidP="008C01C9">
            <w:pPr>
              <w:pStyle w:val="13"/>
              <w:shd w:val="clear" w:color="auto" w:fill="FFFFFF"/>
              <w:rPr>
                <w:rFonts w:ascii="Times New Roman" w:hAnsi="Times New Roman"/>
                <w:b/>
                <w:bCs/>
                <w:sz w:val="24"/>
                <w:szCs w:val="24"/>
              </w:rPr>
            </w:pPr>
          </w:p>
        </w:tc>
      </w:tr>
    </w:tbl>
    <w:p w14:paraId="52ACFB0A" w14:textId="77777777" w:rsidR="00010E67" w:rsidRPr="00195FA5" w:rsidRDefault="00195FA5" w:rsidP="00195FA5">
      <w:pPr>
        <w:pStyle w:val="2"/>
        <w:jc w:val="center"/>
        <w:divId w:val="109974813"/>
        <w:rPr>
          <w:rFonts w:eastAsia="Times New Roman"/>
          <w:color w:val="1E2120"/>
          <w:sz w:val="28"/>
          <w:szCs w:val="24"/>
        </w:rPr>
      </w:pPr>
      <w:r w:rsidRPr="00195FA5">
        <w:rPr>
          <w:rFonts w:eastAsia="Times New Roman"/>
          <w:color w:val="1E2120"/>
          <w:sz w:val="28"/>
          <w:szCs w:val="24"/>
        </w:rPr>
        <w:t>ПОЛОЖЕНИЕ</w:t>
      </w:r>
      <w:r w:rsidRPr="00195FA5">
        <w:rPr>
          <w:rFonts w:eastAsia="Times New Roman"/>
          <w:color w:val="1E2120"/>
          <w:sz w:val="28"/>
          <w:szCs w:val="24"/>
        </w:rPr>
        <w:br/>
        <w:t>о правилах приема, перевода, выбытия и отчисления обучающихся</w:t>
      </w:r>
    </w:p>
    <w:p w14:paraId="51278566"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t>1. Общие положения</w:t>
      </w:r>
    </w:p>
    <w:p w14:paraId="743580EE" w14:textId="77777777" w:rsidR="00010E67" w:rsidRPr="00195FA5" w:rsidRDefault="00195FA5" w:rsidP="00195FA5">
      <w:pPr>
        <w:pStyle w:val="a7"/>
        <w:spacing w:line="360" w:lineRule="atLeast"/>
        <w:jc w:val="both"/>
        <w:divId w:val="109974813"/>
        <w:rPr>
          <w:color w:val="1E2120"/>
        </w:rPr>
      </w:pPr>
      <w:r w:rsidRPr="00195FA5">
        <w:rPr>
          <w:color w:val="1E2120"/>
        </w:rPr>
        <w:t xml:space="preserve">1.1. Настоящее </w:t>
      </w:r>
      <w:r w:rsidRPr="00195FA5">
        <w:rPr>
          <w:rStyle w:val="a6"/>
          <w:color w:val="1E2120"/>
        </w:rPr>
        <w:t xml:space="preserve">Положение о правилах приема, перевода, выбытия и отчисления обучающихся </w:t>
      </w:r>
      <w:r w:rsidRPr="00195FA5">
        <w:rPr>
          <w:color w:val="1E2120"/>
        </w:rPr>
        <w:t xml:space="preserve">разработано в соответствии с Конституцией Российской Федерации, Федеральным Законом № 273-ФЗ от 29.12.2012 г «Об образовании в Российской Федерации» с изменениями от 8 августа 2024 года, Приказом </w:t>
      </w:r>
      <w:proofErr w:type="spellStart"/>
      <w:r w:rsidRPr="00195FA5">
        <w:rPr>
          <w:color w:val="1E2120"/>
        </w:rPr>
        <w:t>Минпросвещения</w:t>
      </w:r>
      <w:proofErr w:type="spellEnd"/>
      <w:r w:rsidRPr="00195FA5">
        <w:rPr>
          <w:color w:val="1E2120"/>
        </w:rPr>
        <w:t xml:space="preserve"> России от 2 сентября 2020 г. №458 «Об утверждении Порядка приема на обучение по образовательным программам начального общего, основного общего и среднего общего образования» с изменениями от 30 августа 2023 года, Федеральным законом № 115-ФЗ от 25.07.2002г «О правовом положении иностранных граждан в Российской Федерации» с изменениями от 10 июля 2023 года, Приказом </w:t>
      </w:r>
      <w:proofErr w:type="spellStart"/>
      <w:r w:rsidRPr="00195FA5">
        <w:rPr>
          <w:color w:val="1E2120"/>
        </w:rPr>
        <w:t>Минпросвещения</w:t>
      </w:r>
      <w:proofErr w:type="spellEnd"/>
      <w:r w:rsidRPr="00195FA5">
        <w:rPr>
          <w:color w:val="1E2120"/>
        </w:rPr>
        <w:t xml:space="preserve"> России от 6.04.2023 №240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Постановлением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нормативными актами о закреплении территорий с целью учета детей, под</w:t>
      </w:r>
      <w:bookmarkStart w:id="0" w:name="_GoBack"/>
      <w:bookmarkEnd w:id="0"/>
      <w:r w:rsidRPr="00195FA5">
        <w:rPr>
          <w:color w:val="1E2120"/>
        </w:rPr>
        <w:t>лежащих обучению в общеобразовательных организациях, Уставом образовательной организации.</w:t>
      </w:r>
      <w:r w:rsidRPr="00195FA5">
        <w:rPr>
          <w:color w:val="1E2120"/>
        </w:rPr>
        <w:br/>
        <w:t xml:space="preserve">1.2. Данное </w:t>
      </w:r>
      <w:r w:rsidRPr="00195FA5">
        <w:rPr>
          <w:rStyle w:val="a5"/>
          <w:color w:val="1E2120"/>
        </w:rPr>
        <w:t>Положение о правилах приема, перевода, выбытия и отчисления обучающихся</w:t>
      </w:r>
      <w:r w:rsidRPr="00195FA5">
        <w:rPr>
          <w:color w:val="1E2120"/>
        </w:rPr>
        <w:t xml:space="preserve"> регламентирует порядок и правила приема граждан на обучение в организацию, осуществляющую образовательную деятельность, по образовательным программам начального общего, основного общего и среднего общего образования, а также перевода, выбытия и отчисления обучающихся из организации.</w:t>
      </w:r>
      <w:r w:rsidRPr="00195FA5">
        <w:rPr>
          <w:color w:val="1E2120"/>
        </w:rPr>
        <w:br/>
        <w:t>1.3. Настоящие Правила разработаны с целью соблюдения законодательства Российской Федерации в области образования в части приема граждан в организацию, осуществляющую образовательную деятельность, и обеспечения их права на получение общего образования, а также выбытия, перевода и отчисления.</w:t>
      </w:r>
      <w:r w:rsidRPr="00195FA5">
        <w:rPr>
          <w:color w:val="1E2120"/>
        </w:rPr>
        <w:br/>
        <w:t xml:space="preserve">1.4.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w:t>
      </w:r>
      <w:r w:rsidRPr="00195FA5">
        <w:rPr>
          <w:color w:val="1E2120"/>
        </w:rPr>
        <w:lastRenderedPageBreak/>
        <w:t>лиц, которым в соответствии с Федеральным законом «Об образовании в Российской Федерации» предоставлены особые права (преимущества) при приеме на обучение (Часть 1 статьи 55 Федерального закона от 29 декабря 2012 г. № 273-ФЗ "Об образовании в Российской Федерации").</w:t>
      </w:r>
      <w:r w:rsidRPr="00195FA5">
        <w:rPr>
          <w:color w:val="1E2120"/>
        </w:rPr>
        <w:br/>
        <w:t>1.5. Прием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проводится на общедоступной основе.</w:t>
      </w:r>
    </w:p>
    <w:p w14:paraId="43A0135C" w14:textId="77777777" w:rsidR="00010E67" w:rsidRPr="00195FA5" w:rsidRDefault="00195FA5" w:rsidP="00195FA5">
      <w:pPr>
        <w:pStyle w:val="3"/>
        <w:jc w:val="center"/>
        <w:divId w:val="109974813"/>
        <w:rPr>
          <w:rFonts w:eastAsia="Times New Roman"/>
          <w:color w:val="1E2120"/>
          <w:sz w:val="24"/>
          <w:szCs w:val="24"/>
        </w:rPr>
      </w:pPr>
      <w:r w:rsidRPr="00195FA5">
        <w:rPr>
          <w:rFonts w:eastAsia="Times New Roman"/>
          <w:color w:val="1E2120"/>
          <w:sz w:val="24"/>
          <w:szCs w:val="24"/>
        </w:rPr>
        <w:t>2. Правила приема обучающихся</w:t>
      </w:r>
    </w:p>
    <w:p w14:paraId="6F1395A6" w14:textId="77777777" w:rsidR="00010E67" w:rsidRPr="00195FA5" w:rsidRDefault="00195FA5" w:rsidP="00195FA5">
      <w:pPr>
        <w:pStyle w:val="a7"/>
        <w:spacing w:line="360" w:lineRule="atLeast"/>
        <w:jc w:val="both"/>
        <w:divId w:val="109974813"/>
        <w:rPr>
          <w:color w:val="1E2120"/>
        </w:rPr>
      </w:pPr>
      <w:r w:rsidRPr="00195FA5">
        <w:rPr>
          <w:color w:val="1E2120"/>
        </w:rPr>
        <w:t>2.1. Правила приема на уровнях начального общего, основного общего, среднего общего образования должны обеспечить прием всех граждан, которые проживают на территории, закрепленной органами местного самоуправления за школой и имеющих право на получение общего образования соответствующего уровня. Закрепление муниципальных образовательных организаций за конкретными территориями муниципального района, муниципального округа, городского округа осуществляется органами местного самоуправления муниципальных районов, муниципальных округов и городских округов по решению вопросов местного значения в сфере образования.</w:t>
      </w:r>
      <w:r w:rsidRPr="00195FA5">
        <w:rPr>
          <w:color w:val="1E2120"/>
        </w:rPr>
        <w:br/>
        <w:t>2.2. Прием иностранных граждан и лиц без гражданства, в том числе соотечественников, проживающих за рубежом, в общеобразовательные организации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осуществляется в соответствии с международными договорами Российской Федерации, Федеральным законом и настоящим Порядком.</w:t>
      </w:r>
      <w:r w:rsidRPr="00195FA5">
        <w:rPr>
          <w:color w:val="1E2120"/>
        </w:rPr>
        <w:br/>
        <w:t>2.3.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частями 5 и 6 статьи 67 и статьей 88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 (Часть 4 статьи 67 Федерального закона от 29 декабря 2012 г. № 273-ФЗ "Об образовании в Российской Федерации").</w:t>
      </w:r>
      <w:r w:rsidRPr="00195FA5">
        <w:rPr>
          <w:color w:val="1E2120"/>
        </w:rPr>
        <w:br/>
        <w:t xml:space="preserve">2.4. Муниципальные образовательные организации и государственные образовательные организации субъектов Российской Федерации размещают на своих информационных стендах и официальном сайте в информационно-телекоммуникационной сети Интернет издаваемый не позднее 15 марта текущего года соответственно распорядительный акт органа местного самоуправления муниципального района муниципального округа по решению вопросов местного значения в сфере образования или распорядительный акт </w:t>
      </w:r>
      <w:r w:rsidRPr="00195FA5">
        <w:rPr>
          <w:color w:val="1E2120"/>
        </w:rPr>
        <w:lastRenderedPageBreak/>
        <w:t>органа исполнительной власти субъекта Российской Федерации, осуществляющего государственное управление в сфере образования, о закреплении образовательных организаций за соответственно конкретными территориями муниципального района (муниципального округа, городского округа) или субъекта Российской Федерации в течение 10 календарных дней с момента его издания.</w:t>
      </w:r>
      <w:r w:rsidRPr="00195FA5">
        <w:rPr>
          <w:color w:val="1E2120"/>
        </w:rPr>
        <w:br/>
        <w:t xml:space="preserve">2.5. </w:t>
      </w:r>
      <w:ins w:id="1" w:author="Unknown">
        <w:r w:rsidRPr="00195FA5">
          <w:rPr>
            <w:color w:val="1E2120"/>
            <w:u w:val="single"/>
          </w:rPr>
          <w:t>В первоочередном порядке предоставляются места в государственных и муниципальных общеобразовательных организациях:</w:t>
        </w:r>
      </w:ins>
    </w:p>
    <w:p w14:paraId="5D60EA5A" w14:textId="77777777" w:rsidR="00010E67" w:rsidRPr="00195FA5" w:rsidRDefault="00195FA5" w:rsidP="00195FA5">
      <w:pPr>
        <w:numPr>
          <w:ilvl w:val="0"/>
          <w:numId w:val="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детям, указанным в абзаце втором части 6 статьи 19 Федерального закона от 27 мая 1998 г. № 76-ФЗ "О статусе военнослужащих", по месту жительства их семей (Собрание законодательства Российской Федерации, 1998, № 22, ст. 2331; 2013, № 27, ст. 3477);</w:t>
      </w:r>
    </w:p>
    <w:p w14:paraId="6A0B7202" w14:textId="77777777" w:rsidR="00010E67" w:rsidRPr="00195FA5" w:rsidRDefault="00195FA5" w:rsidP="00195FA5">
      <w:pPr>
        <w:numPr>
          <w:ilvl w:val="0"/>
          <w:numId w:val="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детям, указанным в п.8 статьи 24 Федерального закона от 27 мая 1998 г. № 76-ФЗ "О статусе военнослужащих", и детям, указанным в статье 28.1 Федерального закона от 3 июля 2016 г. № 226-ФЗ "О войсках национальной гвардии Российской Федерации", по месту жительства их семей;</w:t>
      </w:r>
    </w:p>
    <w:p w14:paraId="5421A578" w14:textId="77777777" w:rsidR="00010E67" w:rsidRPr="00195FA5" w:rsidRDefault="00195FA5" w:rsidP="00195FA5">
      <w:pPr>
        <w:numPr>
          <w:ilvl w:val="0"/>
          <w:numId w:val="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детям, указанным в части 6 статьи 46 Федерального закона от 7 февраля 2011 г. № 3-ФЗ "О полиции" (Собрание законодательства Российской Федерации, 2011, № 7, ст. 900; 2013, № 27, ст. 3477);</w:t>
      </w:r>
    </w:p>
    <w:p w14:paraId="29D5D844" w14:textId="77777777" w:rsidR="00010E67" w:rsidRPr="00195FA5" w:rsidRDefault="00195FA5" w:rsidP="00195FA5">
      <w:pPr>
        <w:numPr>
          <w:ilvl w:val="0"/>
          <w:numId w:val="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детям сотрудников органов внутренних дел, не являющихся сотрудниками полиции (Часть 2 статьи 56 Федерального закона от 7 февраля 2011 г. № 3-ФЗ "О полиции");</w:t>
      </w:r>
    </w:p>
    <w:p w14:paraId="0BD68338" w14:textId="77777777" w:rsidR="00010E67" w:rsidRPr="00195FA5" w:rsidRDefault="00195FA5" w:rsidP="00195FA5">
      <w:pPr>
        <w:numPr>
          <w:ilvl w:val="0"/>
          <w:numId w:val="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14:paraId="3F74BF01" w14:textId="77777777" w:rsidR="00010E67" w:rsidRPr="00195FA5" w:rsidRDefault="00195FA5" w:rsidP="00195FA5">
      <w:pPr>
        <w:pStyle w:val="a7"/>
        <w:spacing w:line="360" w:lineRule="atLeast"/>
        <w:jc w:val="both"/>
        <w:divId w:val="109974813"/>
        <w:rPr>
          <w:color w:val="1E2120"/>
        </w:rPr>
      </w:pPr>
      <w:r w:rsidRPr="00195FA5">
        <w:rPr>
          <w:color w:val="1E2120"/>
        </w:rPr>
        <w:t>2.6. 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п.2.11 и п.2.12 настоящего Положения.</w:t>
      </w:r>
      <w:r w:rsidRPr="00195FA5">
        <w:rPr>
          <w:color w:val="1E2120"/>
        </w:rPr>
        <w:br/>
        <w:t xml:space="preserve">2.7. Дети, указанные в части 6 статьи 86 Федерального закона (Собрание законодательства Российской Федерации, 2012, № 53, ст. 7598; 2016, № 27, ст. 4160), пользуются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w:t>
      </w:r>
      <w:r w:rsidRPr="00195FA5">
        <w:rPr>
          <w:color w:val="1E2120"/>
        </w:rPr>
        <w:lastRenderedPageBreak/>
        <w:t>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 (Части 2 и 4 статьи 86 Федерального закона от 29 декабря 2012 г. № 273-ФЗ "Об образовании в Российской Федерации").</w:t>
      </w:r>
      <w:r w:rsidRPr="00195FA5">
        <w:rPr>
          <w:color w:val="1E2120"/>
        </w:rPr>
        <w:br/>
        <w:t>2.8. Дети с ограниченными возможностями здоровья принимаются на обучение по адаптированной образовательной программе начального общего, основного общего и среднего общего образования только с согласия их родителей (законных представителей) и на основании рекомендаций психолого-медико-педагогической комиссии (Часть 3 статьи 55 Федерального закона от 29 декабря 2012 г. № 273-ФЗ "Об образовании в Российской Федерации").</w:t>
      </w:r>
      <w:r w:rsidRPr="00195FA5">
        <w:rPr>
          <w:color w:val="1E2120"/>
        </w:rPr>
        <w:br/>
        <w:t>2.9. Поступающие с ограниченными возможностями здоровья, достигшие возраста восемнадцати лет, принимаются на обучение по адаптированной образовательной программе только с согласия самих поступающих.</w:t>
      </w:r>
      <w:r w:rsidRPr="00195FA5">
        <w:rPr>
          <w:color w:val="1E2120"/>
        </w:rPr>
        <w:br/>
        <w:t>2.10. Прием в общеобразовательную организацию осуществляется в течение всего учебного года при наличии свободных мест.</w:t>
      </w:r>
      <w:r w:rsidRPr="00195FA5">
        <w:rPr>
          <w:color w:val="1E2120"/>
        </w:rPr>
        <w:br/>
        <w:t>2.11.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 (Часть 5 статьи 67 Федерального закона от 29 декабря 2012 г. № 273-ФЗ "Об образовании в Российской Федерации").</w:t>
      </w:r>
      <w:r w:rsidRPr="00195FA5">
        <w:rPr>
          <w:color w:val="1E2120"/>
        </w:rPr>
        <w:br/>
        <w:t>2.12.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образовательными программами спортивной подготовки,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 (Часть 6 статьи 67 Федерального закона от 29 декабря 2012 г. № 273-ФЗ "Об образовании в Российской Федерации").</w:t>
      </w:r>
      <w:r w:rsidRPr="00195FA5">
        <w:rPr>
          <w:color w:val="1E2120"/>
        </w:rPr>
        <w:br/>
        <w:t>2.13. Прием детей на все ступени общего образования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w:t>
      </w:r>
      <w:r w:rsidRPr="00195FA5">
        <w:rPr>
          <w:color w:val="1E2120"/>
        </w:rPr>
        <w:br/>
        <w:t xml:space="preserve">2.14. </w:t>
      </w:r>
      <w:ins w:id="2" w:author="Unknown">
        <w:r w:rsidRPr="00195FA5">
          <w:rPr>
            <w:color w:val="1E2120"/>
            <w:u w:val="single"/>
          </w:rPr>
          <w:t>Заявление о приеме на обучение и документы для приема на обучение подаются одним из следующих способов:</w:t>
        </w:r>
      </w:ins>
    </w:p>
    <w:p w14:paraId="7CD06406" w14:textId="77777777" w:rsidR="00010E67" w:rsidRPr="00195FA5" w:rsidRDefault="00195FA5" w:rsidP="00195FA5">
      <w:pPr>
        <w:numPr>
          <w:ilvl w:val="0"/>
          <w:numId w:val="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lastRenderedPageBreak/>
        <w:t>в электронной форме посредством ЕПГУ;</w:t>
      </w:r>
    </w:p>
    <w:p w14:paraId="619A3223" w14:textId="77777777" w:rsidR="00010E67" w:rsidRPr="00195FA5" w:rsidRDefault="00195FA5" w:rsidP="00195FA5">
      <w:pPr>
        <w:numPr>
          <w:ilvl w:val="0"/>
          <w:numId w:val="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w:t>
      </w:r>
    </w:p>
    <w:p w14:paraId="73826192" w14:textId="77777777" w:rsidR="00010E67" w:rsidRPr="00195FA5" w:rsidRDefault="00195FA5" w:rsidP="00195FA5">
      <w:pPr>
        <w:numPr>
          <w:ilvl w:val="0"/>
          <w:numId w:val="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через операторов почтовой связи общего пользования заказным письмом с уведомлением о вручении;</w:t>
      </w:r>
    </w:p>
    <w:p w14:paraId="6BE61DB7" w14:textId="77777777" w:rsidR="00010E67" w:rsidRPr="00195FA5" w:rsidRDefault="00195FA5" w:rsidP="00195FA5">
      <w:pPr>
        <w:numPr>
          <w:ilvl w:val="0"/>
          <w:numId w:val="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лично в общеобразовательную организацию.</w:t>
      </w:r>
    </w:p>
    <w:p w14:paraId="760EE319" w14:textId="77777777" w:rsidR="00010E67" w:rsidRPr="00195FA5" w:rsidRDefault="00195FA5" w:rsidP="00195FA5">
      <w:pPr>
        <w:pStyle w:val="a7"/>
        <w:spacing w:line="360" w:lineRule="atLeast"/>
        <w:jc w:val="both"/>
        <w:divId w:val="109974813"/>
        <w:rPr>
          <w:color w:val="1E2120"/>
        </w:rPr>
      </w:pPr>
      <w:r w:rsidRPr="00195FA5">
        <w:rPr>
          <w:color w:val="1E2120"/>
        </w:rPr>
        <w:t>2.15. 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школа вправе обращаться к соответствующим государственным информационным системам, в государственные (муниципальные) органы и организации.</w:t>
      </w:r>
      <w:r w:rsidRPr="00195FA5">
        <w:rPr>
          <w:color w:val="1E2120"/>
        </w:rPr>
        <w:br/>
        <w:t>2.16. 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ЕПГУ (при условии завершения прохождения процедуры регистрации в единой системе идентификации и аутентификации при предоставлении согласия родителем (законным представителем) ребенка или поступающим).</w:t>
      </w:r>
      <w:r w:rsidRPr="00195FA5">
        <w:rPr>
          <w:color w:val="1E2120"/>
        </w:rPr>
        <w:br/>
        <w:t xml:space="preserve">2.17. </w:t>
      </w:r>
      <w:ins w:id="3" w:author="Unknown">
        <w:r w:rsidRPr="00195FA5">
          <w:rPr>
            <w:color w:val="1E2120"/>
            <w:u w:val="single"/>
          </w:rPr>
          <w:t>В заявлении родителями (законными представителями) ребенка указываются следующие сведения:</w:t>
        </w:r>
      </w:ins>
    </w:p>
    <w:p w14:paraId="342B2C65"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фамилия, имя, отчество (при наличии) ребенка или поступающего;</w:t>
      </w:r>
    </w:p>
    <w:p w14:paraId="7752F156"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дата рождения ребенка или поступающего;</w:t>
      </w:r>
    </w:p>
    <w:p w14:paraId="4401577E"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адрес места жительства и (или) адрес места пребывания ребенка или поступающего;</w:t>
      </w:r>
    </w:p>
    <w:p w14:paraId="0286624E"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фамилия, имя, отчество (при наличии) родителя(ей) (законного(</w:t>
      </w:r>
      <w:proofErr w:type="spellStart"/>
      <w:r w:rsidRPr="00195FA5">
        <w:rPr>
          <w:rFonts w:eastAsia="Times New Roman"/>
          <w:color w:val="1E2120"/>
        </w:rPr>
        <w:t>ых</w:t>
      </w:r>
      <w:proofErr w:type="spellEnd"/>
      <w:r w:rsidRPr="00195FA5">
        <w:rPr>
          <w:rFonts w:eastAsia="Times New Roman"/>
          <w:color w:val="1E2120"/>
        </w:rPr>
        <w:t>) представителя(ей) ребенка;</w:t>
      </w:r>
    </w:p>
    <w:p w14:paraId="78760287"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адрес места жительства и (или) адрес места пребывания родителя(ей) (законного(</w:t>
      </w:r>
      <w:proofErr w:type="spellStart"/>
      <w:r w:rsidRPr="00195FA5">
        <w:rPr>
          <w:rFonts w:eastAsia="Times New Roman"/>
          <w:color w:val="1E2120"/>
        </w:rPr>
        <w:t>ых</w:t>
      </w:r>
      <w:proofErr w:type="spellEnd"/>
      <w:r w:rsidRPr="00195FA5">
        <w:rPr>
          <w:rFonts w:eastAsia="Times New Roman"/>
          <w:color w:val="1E2120"/>
        </w:rPr>
        <w:t>) представителя(ей) ребенка;</w:t>
      </w:r>
    </w:p>
    <w:p w14:paraId="624BFE16"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адрес(а) электронной почты, номер(а) телефона(</w:t>
      </w:r>
      <w:proofErr w:type="spellStart"/>
      <w:r w:rsidRPr="00195FA5">
        <w:rPr>
          <w:rFonts w:eastAsia="Times New Roman"/>
          <w:color w:val="1E2120"/>
        </w:rPr>
        <w:t>ов</w:t>
      </w:r>
      <w:proofErr w:type="spellEnd"/>
      <w:r w:rsidRPr="00195FA5">
        <w:rPr>
          <w:rFonts w:eastAsia="Times New Roman"/>
          <w:color w:val="1E2120"/>
        </w:rPr>
        <w:t>) (при наличии) родителя(ей) (законного(</w:t>
      </w:r>
      <w:proofErr w:type="spellStart"/>
      <w:r w:rsidRPr="00195FA5">
        <w:rPr>
          <w:rFonts w:eastAsia="Times New Roman"/>
          <w:color w:val="1E2120"/>
        </w:rPr>
        <w:t>ых</w:t>
      </w:r>
      <w:proofErr w:type="spellEnd"/>
      <w:r w:rsidRPr="00195FA5">
        <w:rPr>
          <w:rFonts w:eastAsia="Times New Roman"/>
          <w:color w:val="1E2120"/>
        </w:rPr>
        <w:t>) представителя(ей) ребенка или поступающего;</w:t>
      </w:r>
    </w:p>
    <w:p w14:paraId="185F8B4E"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о наличии права внеочередного, первоочередного или преимущественного приема;</w:t>
      </w:r>
    </w:p>
    <w:p w14:paraId="246FE5BC"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14:paraId="73CD3230"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lastRenderedPageBreak/>
        <w:t>согласие родителя(ей) (законного(</w:t>
      </w:r>
      <w:proofErr w:type="spellStart"/>
      <w:r w:rsidRPr="00195FA5">
        <w:rPr>
          <w:rFonts w:eastAsia="Times New Roman"/>
          <w:color w:val="1E2120"/>
        </w:rPr>
        <w:t>ых</w:t>
      </w:r>
      <w:proofErr w:type="spellEnd"/>
      <w:r w:rsidRPr="00195FA5">
        <w:rPr>
          <w:rFonts w:eastAsia="Times New Roman"/>
          <w:color w:val="1E2120"/>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14:paraId="220B53ED"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14:paraId="279F6193"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язык образования (в случае получения образования на родном языке из числа языков народов Российской Федерации или на иностранном языке);</w:t>
      </w:r>
    </w:p>
    <w:p w14:paraId="286EF9E7"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4475E0EB"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14:paraId="79427494"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факт ознакомления родителя(ей) (законного(</w:t>
      </w:r>
      <w:proofErr w:type="spellStart"/>
      <w:r w:rsidRPr="00195FA5">
        <w:rPr>
          <w:rFonts w:eastAsia="Times New Roman"/>
          <w:color w:val="1E2120"/>
        </w:rPr>
        <w:t>ых</w:t>
      </w:r>
      <w:proofErr w:type="spellEnd"/>
      <w:r w:rsidRPr="00195FA5">
        <w:rPr>
          <w:rFonts w:eastAsia="Times New Roman"/>
          <w:color w:val="1E2120"/>
        </w:rPr>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(Часть 2 статьи 55 Федерального закона от 29 декабря 2012 г. № 273-ФЗ "Об образовании в Российской Федерации");</w:t>
      </w:r>
    </w:p>
    <w:p w14:paraId="057F5079" w14:textId="77777777" w:rsidR="00010E67" w:rsidRPr="00195FA5" w:rsidRDefault="00195FA5" w:rsidP="00195FA5">
      <w:pPr>
        <w:numPr>
          <w:ilvl w:val="0"/>
          <w:numId w:val="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согласие родителя(ей) (законного(</w:t>
      </w:r>
      <w:proofErr w:type="spellStart"/>
      <w:r w:rsidRPr="00195FA5">
        <w:rPr>
          <w:rFonts w:eastAsia="Times New Roman"/>
          <w:color w:val="1E2120"/>
        </w:rPr>
        <w:t>ых</w:t>
      </w:r>
      <w:proofErr w:type="spellEnd"/>
      <w:r w:rsidRPr="00195FA5">
        <w:rPr>
          <w:rFonts w:eastAsia="Times New Roman"/>
          <w:color w:val="1E2120"/>
        </w:rPr>
        <w:t>) представителя(ей) ребенка или поступающего на обработку персональных данных (Часть 1 статьи 6, статья 9 Федерального закона от 27 июля 2006 г. № 152-ФЗ "О персональных данных").</w:t>
      </w:r>
    </w:p>
    <w:p w14:paraId="003EEB6E" w14:textId="77777777" w:rsidR="00010E67" w:rsidRPr="00195FA5" w:rsidRDefault="00195FA5" w:rsidP="00195FA5">
      <w:pPr>
        <w:pStyle w:val="a7"/>
        <w:spacing w:line="360" w:lineRule="atLeast"/>
        <w:jc w:val="both"/>
        <w:divId w:val="109974813"/>
        <w:rPr>
          <w:color w:val="1E2120"/>
        </w:rPr>
      </w:pPr>
      <w:r w:rsidRPr="00195FA5">
        <w:rPr>
          <w:color w:val="1E2120"/>
        </w:rPr>
        <w:t>Образец заявления о приеме на обучение размещается общеобразовательной организацией на своем информационном стенде и официальном сайте в сети Интернет.</w:t>
      </w:r>
      <w:r w:rsidRPr="00195FA5">
        <w:rPr>
          <w:color w:val="1E2120"/>
        </w:rPr>
        <w:br/>
        <w:t xml:space="preserve">2.18. </w:t>
      </w:r>
      <w:ins w:id="4" w:author="Unknown">
        <w:r w:rsidRPr="00195FA5">
          <w:rPr>
            <w:color w:val="1E2120"/>
            <w:u w:val="single"/>
          </w:rPr>
          <w:t>К заявлению о приеме в организацию, осуществляющую образовательную деятельность, родители (законные представители) детей представляют следующие документы:</w:t>
        </w:r>
      </w:ins>
    </w:p>
    <w:p w14:paraId="08DA9AA7" w14:textId="77777777" w:rsidR="00010E67" w:rsidRPr="00195FA5" w:rsidRDefault="00195FA5" w:rsidP="00195FA5">
      <w:pPr>
        <w:numPr>
          <w:ilvl w:val="0"/>
          <w:numId w:val="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копию документа, удостоверяющего личность родителя (законного представителя) ребенка или поступающего;</w:t>
      </w:r>
    </w:p>
    <w:p w14:paraId="456BBB48" w14:textId="77777777" w:rsidR="00010E67" w:rsidRPr="00195FA5" w:rsidRDefault="00195FA5" w:rsidP="00195FA5">
      <w:pPr>
        <w:numPr>
          <w:ilvl w:val="0"/>
          <w:numId w:val="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копию свидетельства о рождении ребенка или документа, подтверждающего родство заявителя;</w:t>
      </w:r>
    </w:p>
    <w:p w14:paraId="50FC8D5E" w14:textId="77777777" w:rsidR="00010E67" w:rsidRPr="00195FA5" w:rsidRDefault="00195FA5" w:rsidP="00195FA5">
      <w:pPr>
        <w:numPr>
          <w:ilvl w:val="0"/>
          <w:numId w:val="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14:paraId="03C82000" w14:textId="77777777" w:rsidR="00010E67" w:rsidRPr="00195FA5" w:rsidRDefault="00195FA5" w:rsidP="00195FA5">
      <w:pPr>
        <w:numPr>
          <w:ilvl w:val="0"/>
          <w:numId w:val="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lastRenderedPageBreak/>
        <w:t>копию документа, подтверждающего установление опеки или попечительства (при необходимости);</w:t>
      </w:r>
    </w:p>
    <w:p w14:paraId="2F80531A" w14:textId="77777777" w:rsidR="00010E67" w:rsidRPr="00195FA5" w:rsidRDefault="00195FA5" w:rsidP="00195FA5">
      <w:pPr>
        <w:numPr>
          <w:ilvl w:val="0"/>
          <w:numId w:val="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6900E1A3" w14:textId="77777777" w:rsidR="00010E67" w:rsidRPr="00195FA5" w:rsidRDefault="00195FA5" w:rsidP="00195FA5">
      <w:pPr>
        <w:numPr>
          <w:ilvl w:val="0"/>
          <w:numId w:val="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14:paraId="61DD1835" w14:textId="77777777" w:rsidR="00010E67" w:rsidRPr="00195FA5" w:rsidRDefault="00195FA5" w:rsidP="00195FA5">
      <w:pPr>
        <w:numPr>
          <w:ilvl w:val="0"/>
          <w:numId w:val="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копию заключения психолого-медико-педагогической комиссии (при наличии).</w:t>
      </w:r>
    </w:p>
    <w:p w14:paraId="79F69BF7" w14:textId="77777777" w:rsidR="00010E67" w:rsidRPr="00195FA5" w:rsidRDefault="00195FA5" w:rsidP="00195FA5">
      <w:pPr>
        <w:pStyle w:val="a7"/>
        <w:spacing w:line="360" w:lineRule="atLeast"/>
        <w:jc w:val="both"/>
        <w:divId w:val="109974813"/>
        <w:rPr>
          <w:color w:val="1E2120"/>
        </w:rPr>
      </w:pPr>
      <w:r w:rsidRPr="00195FA5">
        <w:rPr>
          <w:color w:val="1E2120"/>
        </w:rPr>
        <w:t>2.19. 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r w:rsidRPr="00195FA5">
        <w:rPr>
          <w:color w:val="1E2120"/>
        </w:rPr>
        <w:br/>
        <w:t>2.20. Родители (законные представители) обучающегося, являющегося иностранным гражданином или лицом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ребенка на пребывание в Российской Федерации.</w:t>
      </w:r>
      <w:r w:rsidRPr="00195FA5">
        <w:rPr>
          <w:color w:val="1E2120"/>
        </w:rPr>
        <w:br/>
        <w:t>2.21. Иностранные граждане и лица без гражданства все документы представляют на русском языке или вместе с заверенным в установленном порядке (Статья 81 Основ законодательства Российской Федерации о нотариате) переводом на русский язык.</w:t>
      </w:r>
      <w:r w:rsidRPr="00195FA5">
        <w:rPr>
          <w:color w:val="1E2120"/>
        </w:rPr>
        <w:br/>
        <w:t xml:space="preserve">2.22. </w:t>
      </w:r>
      <w:ins w:id="5" w:author="Unknown">
        <w:r w:rsidRPr="00195FA5">
          <w:rPr>
            <w:color w:val="1E2120"/>
            <w:u w:val="single"/>
          </w:rPr>
          <w:t>По желанию родители (законные представители) могут предоставить:</w:t>
        </w:r>
      </w:ins>
    </w:p>
    <w:p w14:paraId="04CA5675" w14:textId="77777777" w:rsidR="00010E67" w:rsidRPr="00195FA5" w:rsidRDefault="00195FA5" w:rsidP="00195FA5">
      <w:pPr>
        <w:numPr>
          <w:ilvl w:val="0"/>
          <w:numId w:val="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медицинское заключение о состоянии здоровья ребенка;</w:t>
      </w:r>
    </w:p>
    <w:p w14:paraId="61638691" w14:textId="77777777" w:rsidR="00010E67" w:rsidRPr="00195FA5" w:rsidRDefault="00195FA5" w:rsidP="00195FA5">
      <w:pPr>
        <w:numPr>
          <w:ilvl w:val="0"/>
          <w:numId w:val="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копию медицинского полиса;</w:t>
      </w:r>
    </w:p>
    <w:p w14:paraId="422E4E21" w14:textId="77777777" w:rsidR="00010E67" w:rsidRPr="00195FA5" w:rsidRDefault="00195FA5" w:rsidP="00195FA5">
      <w:pPr>
        <w:numPr>
          <w:ilvl w:val="0"/>
          <w:numId w:val="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заключение ПМПК или выписка Консилиума дошкольного учреждения;</w:t>
      </w:r>
    </w:p>
    <w:p w14:paraId="05781F95" w14:textId="77777777" w:rsidR="00010E67" w:rsidRPr="00195FA5" w:rsidRDefault="00195FA5" w:rsidP="00195FA5">
      <w:pPr>
        <w:numPr>
          <w:ilvl w:val="0"/>
          <w:numId w:val="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иные документы на свое усмотрение.</w:t>
      </w:r>
    </w:p>
    <w:p w14:paraId="6C605791" w14:textId="77777777" w:rsidR="00010E67" w:rsidRPr="00195FA5" w:rsidRDefault="00195FA5" w:rsidP="00195FA5">
      <w:pPr>
        <w:pStyle w:val="a7"/>
        <w:spacing w:line="360" w:lineRule="atLeast"/>
        <w:jc w:val="both"/>
        <w:divId w:val="109974813"/>
        <w:rPr>
          <w:color w:val="1E2120"/>
        </w:rPr>
      </w:pPr>
      <w:r w:rsidRPr="00195FA5">
        <w:rPr>
          <w:color w:val="1E2120"/>
        </w:rPr>
        <w:t>2.23. Требование предоставления других документов, кроме предусмотренных пунктом 2.18 настоящего Положения, в качестве основания для приема на обучение по основным общеобразовательным программам не допускается.</w:t>
      </w:r>
      <w:r w:rsidRPr="00195FA5">
        <w:rPr>
          <w:color w:val="1E2120"/>
        </w:rPr>
        <w:br/>
        <w:t>2.24. 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пунктом 2.18 настоящего Положения,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r w:rsidRPr="00195FA5">
        <w:rPr>
          <w:color w:val="1E2120"/>
        </w:rPr>
        <w:br/>
      </w:r>
      <w:r w:rsidRPr="00195FA5">
        <w:rPr>
          <w:color w:val="1E2120"/>
        </w:rPr>
        <w:lastRenderedPageBreak/>
        <w:t>2.25. Факт приема заявления о приеме на обучение и перечень документов, представленных родителем (законным представителем) ребенка, регистрируются в журнале приема заявлений о приеме на обучение в общеобразовательную организацию.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идентификации и аутентификации). 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 (при наличии).</w:t>
      </w:r>
      <w:r w:rsidRPr="00195FA5">
        <w:rPr>
          <w:color w:val="1E2120"/>
        </w:rPr>
        <w:br/>
        <w:t>2.26. 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 представленных родителем (законным представителем) ребенка, родителю (законному представителю)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r w:rsidRPr="00195FA5">
        <w:rPr>
          <w:color w:val="1E2120"/>
        </w:rPr>
        <w:br/>
        <w:t>2.27. При приеме на обучение общеобразовательная организация обязана ознакомить поступающего и (или) его родителей (законных представителей) со своим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 (Часть 2 статьи 55 Федерального закона от 29 декабря 2012 г. № 273-ФЗ "Об образовании в Российской Федерации").</w:t>
      </w:r>
      <w:r w:rsidRPr="00195FA5">
        <w:rPr>
          <w:color w:val="1E2120"/>
        </w:rPr>
        <w:br/>
        <w:t>2.28.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заявлению родителей (законных представителей) детей (Часть 6 статьи 14 Федерального закона от 29 декабря 2012 г. № 273-ФЗ "Об образовании в Российской Федерации").</w:t>
      </w:r>
      <w:r w:rsidRPr="00195FA5">
        <w:rPr>
          <w:color w:val="1E2120"/>
        </w:rPr>
        <w:br/>
        <w:t>2.29. 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 (Часть 1 статьи 6 Федерального закона от 27 июля 2006 г. № 152-ФЗ "О персональных данных").</w:t>
      </w:r>
      <w:r w:rsidRPr="00195FA5">
        <w:rPr>
          <w:color w:val="1E2120"/>
        </w:rPr>
        <w:br/>
        <w:t xml:space="preserve">2.30. В процессе приема обучающегося в организацию, осуществляющую образовательную </w:t>
      </w:r>
      <w:r w:rsidRPr="00195FA5">
        <w:rPr>
          <w:color w:val="1E2120"/>
        </w:rPr>
        <w:lastRenderedPageBreak/>
        <w:t>деятельность, подписью родителей (законных представителей) фиксируется согласие на обработку их персональных данных и персональных данных ребенка в порядке, установленном законодательством Российской Федерации.</w:t>
      </w:r>
      <w:r w:rsidRPr="00195FA5">
        <w:rPr>
          <w:color w:val="1E2120"/>
        </w:rPr>
        <w:br/>
        <w:t>2.31. Руководитель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w:t>
      </w:r>
      <w:r w:rsidRPr="00195FA5">
        <w:rPr>
          <w:color w:val="1E2120"/>
        </w:rPr>
        <w:br/>
        <w:t>2.32. Количество классов в организации, осуществляющей образовательную деятельность, определяется в зависимости от числа поданных заявлений граждан и условий, созданных для осуществления образовательной деятельности, с учетом санитарных норм и контрольных нормативов, указанных в лицензии. Предельная наполняемость классов устанавливается в количестве _______ обучающихся, в обособленном структурном подразделении ______ обучающихся.</w:t>
      </w:r>
      <w:r w:rsidRPr="00195FA5">
        <w:rPr>
          <w:color w:val="1E2120"/>
        </w:rPr>
        <w:br/>
        <w:t>2.33. Прием и обучение детей на всех уровнях общего образования осуществляется бесплатно.</w:t>
      </w:r>
      <w:r w:rsidRPr="00195FA5">
        <w:rPr>
          <w:color w:val="1E2120"/>
        </w:rPr>
        <w:br/>
        <w:t>2.34. Директор образовательной организации обязан выдать справки-подтверждения всем вновь прибывшим обучающимся для последующего предъявления их в общеобразовательную организацию, из которой они выбыли.</w:t>
      </w:r>
      <w:r w:rsidRPr="00195FA5">
        <w:rPr>
          <w:color w:val="1E2120"/>
        </w:rPr>
        <w:br/>
        <w:t>2.35. Распорядительные акты организации, осуществляющей образовательную деятельность, о приеме детей на обучение размещаются на информационном стенде школы в день их издания.</w:t>
      </w:r>
      <w:r w:rsidRPr="00195FA5">
        <w:rPr>
          <w:color w:val="1E2120"/>
        </w:rPr>
        <w:br/>
        <w:t>2.36. На каждого ребенка или поступающего, принятого в общеобразовательную организацию, формируется личное дело, в котором хранятся заявление о приеме на обучение и все представленные родителем(</w:t>
      </w:r>
      <w:proofErr w:type="spellStart"/>
      <w:r w:rsidRPr="00195FA5">
        <w:rPr>
          <w:color w:val="1E2120"/>
        </w:rPr>
        <w:t>ями</w:t>
      </w:r>
      <w:proofErr w:type="spellEnd"/>
      <w:r w:rsidRPr="00195FA5">
        <w:rPr>
          <w:color w:val="1E2120"/>
        </w:rPr>
        <w:t>) (законным(</w:t>
      </w:r>
      <w:proofErr w:type="spellStart"/>
      <w:r w:rsidRPr="00195FA5">
        <w:rPr>
          <w:color w:val="1E2120"/>
        </w:rPr>
        <w:t>ыми</w:t>
      </w:r>
      <w:proofErr w:type="spellEnd"/>
      <w:r w:rsidRPr="00195FA5">
        <w:rPr>
          <w:color w:val="1E2120"/>
        </w:rPr>
        <w:t>) представителем(</w:t>
      </w:r>
      <w:proofErr w:type="spellStart"/>
      <w:r w:rsidRPr="00195FA5">
        <w:rPr>
          <w:color w:val="1E2120"/>
        </w:rPr>
        <w:t>ями</w:t>
      </w:r>
      <w:proofErr w:type="spellEnd"/>
      <w:r w:rsidRPr="00195FA5">
        <w:rPr>
          <w:color w:val="1E2120"/>
        </w:rPr>
        <w:t>) ребенка или поступающим документы (копии документов).</w:t>
      </w:r>
    </w:p>
    <w:p w14:paraId="470C379B"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t>3. Приём детей в первый класс</w:t>
      </w:r>
    </w:p>
    <w:p w14:paraId="3ABE1EBC" w14:textId="77777777" w:rsidR="00010E67" w:rsidRPr="00195FA5" w:rsidRDefault="00195FA5" w:rsidP="00195FA5">
      <w:pPr>
        <w:pStyle w:val="a7"/>
        <w:spacing w:line="360" w:lineRule="atLeast"/>
        <w:jc w:val="both"/>
        <w:divId w:val="109974813"/>
        <w:rPr>
          <w:color w:val="1E2120"/>
        </w:rPr>
      </w:pPr>
      <w:r w:rsidRPr="00195FA5">
        <w:rPr>
          <w:color w:val="1E2120"/>
        </w:rPr>
        <w:t>3.1.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 (Часть 1 статьи 67 Федерального закона от 29 декабря 2012 г. № 273-ФЗ "Об образовании в Российской Федерации").</w:t>
      </w:r>
      <w:r w:rsidRPr="00195FA5">
        <w:rPr>
          <w:color w:val="1E2120"/>
        </w:rPr>
        <w:br/>
        <w:t>3.2. Обучение детей, не достигших 6 лет 6 месяцев к началу учебного года, проводится с соблюдением всех гигиенических требований об организации обучения детей шестилетнего возраста.</w:t>
      </w:r>
      <w:r w:rsidRPr="00195FA5">
        <w:rPr>
          <w:color w:val="1E2120"/>
        </w:rPr>
        <w:br/>
        <w:t>3.3. Все дети, достигшие школьного возраста, зачисляются в первый класс независимо от уровня их подготовки.</w:t>
      </w:r>
      <w:r w:rsidRPr="00195FA5">
        <w:rPr>
          <w:color w:val="1E2120"/>
        </w:rPr>
        <w:br/>
      </w:r>
      <w:r w:rsidRPr="00195FA5">
        <w:rPr>
          <w:color w:val="1E2120"/>
        </w:rPr>
        <w:lastRenderedPageBreak/>
        <w:t>3.4. Прием заявлений о приеме на обучение в первый класс для детей, указанных в пунктах 2.5. – 2.8. Положения, а также проживающих на закрепленной территории, начинается не позднее 1 апреля текущего года и завершается 30 июня текущего года. Руководитель общеобразовательной организации издает распорядительный акт о приеме на обучение детей в течение 3 рабочих дней после завершения приема заявлений о приеме на обучение в первый класс.</w:t>
      </w:r>
      <w:r w:rsidRPr="00195FA5">
        <w:rPr>
          <w:color w:val="1E2120"/>
        </w:rPr>
        <w:br/>
        <w:t xml:space="preserve">3.5. Орган исполнительной власти субъекта Российской Федерации, осуществляющий государственное управление в сфере образования, вправе предусмотреть возможность </w:t>
      </w:r>
      <w:proofErr w:type="spellStart"/>
      <w:r w:rsidRPr="00195FA5">
        <w:rPr>
          <w:color w:val="1E2120"/>
        </w:rPr>
        <w:t>проактивного</w:t>
      </w:r>
      <w:proofErr w:type="spellEnd"/>
      <w:r w:rsidRPr="00195FA5">
        <w:rPr>
          <w:color w:val="1E2120"/>
        </w:rPr>
        <w:t xml:space="preserve"> направления гражданам информации о возможности получения услуги по подаче заявления о приеме на обучение в личном кабинете ЕПГУ на основании данных, содержащихся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w:t>
      </w:r>
      <w:r w:rsidRPr="00195FA5">
        <w:rPr>
          <w:color w:val="1E2120"/>
        </w:rPr>
        <w:br/>
        <w:t>3.6. Для детей, не проживающих на закрепленной территории, прием заявлений в первый класс осуществляется ранее 6 июля текущего года.</w:t>
      </w:r>
      <w:r w:rsidRPr="00195FA5">
        <w:rPr>
          <w:color w:val="1E2120"/>
        </w:rPr>
        <w:br/>
        <w:t>3.7. Администрация организации, осуществляющей образовательную деятельность, при приеме заявления обязана ознакомиться с документом, удостоверяющим личность заявителя, для установления факта родственных отношений и полномочий законного представителя.</w:t>
      </w:r>
      <w:r w:rsidRPr="00195FA5">
        <w:rPr>
          <w:color w:val="1E2120"/>
        </w:rPr>
        <w:br/>
        <w:t xml:space="preserve">3.8. </w:t>
      </w:r>
      <w:ins w:id="6" w:author="Unknown">
        <w:r w:rsidRPr="00195FA5">
          <w:rPr>
            <w:color w:val="1E2120"/>
            <w:u w:val="single"/>
          </w:rPr>
          <w:t>После регистрации заявления заявителю выдается документ, содержащий следующую информацию:</w:t>
        </w:r>
      </w:ins>
    </w:p>
    <w:p w14:paraId="2AADDB94" w14:textId="77777777" w:rsidR="00010E67" w:rsidRPr="00195FA5" w:rsidRDefault="00195FA5" w:rsidP="00195FA5">
      <w:pPr>
        <w:numPr>
          <w:ilvl w:val="0"/>
          <w:numId w:val="6"/>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входящий номер заявления о приеме в общеобразовательную организацию;</w:t>
      </w:r>
    </w:p>
    <w:p w14:paraId="6ACD88F7" w14:textId="77777777" w:rsidR="00010E67" w:rsidRPr="00195FA5" w:rsidRDefault="00195FA5" w:rsidP="00195FA5">
      <w:pPr>
        <w:numPr>
          <w:ilvl w:val="0"/>
          <w:numId w:val="6"/>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перечень представленных документов и отметка об их получении, заверенные подписью секретаря или лица, ответственного за прием документов, и печатью организации, осуществляющей образовательную деятельность;</w:t>
      </w:r>
    </w:p>
    <w:p w14:paraId="6A0C6184" w14:textId="77777777" w:rsidR="00010E67" w:rsidRPr="00195FA5" w:rsidRDefault="00195FA5" w:rsidP="00195FA5">
      <w:pPr>
        <w:numPr>
          <w:ilvl w:val="0"/>
          <w:numId w:val="6"/>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сведения о сроках уведомления о зачислении в первый класс;</w:t>
      </w:r>
    </w:p>
    <w:p w14:paraId="7805F378" w14:textId="77777777" w:rsidR="00010E67" w:rsidRPr="00195FA5" w:rsidRDefault="00195FA5" w:rsidP="00195FA5">
      <w:pPr>
        <w:numPr>
          <w:ilvl w:val="0"/>
          <w:numId w:val="6"/>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контактные телефоны для получения информации.</w:t>
      </w:r>
    </w:p>
    <w:p w14:paraId="175A3FBA" w14:textId="77777777" w:rsidR="00010E67" w:rsidRPr="00195FA5" w:rsidRDefault="00195FA5" w:rsidP="00195FA5">
      <w:pPr>
        <w:pStyle w:val="a7"/>
        <w:spacing w:line="360" w:lineRule="atLeast"/>
        <w:jc w:val="both"/>
        <w:divId w:val="109974813"/>
        <w:rPr>
          <w:color w:val="1E2120"/>
        </w:rPr>
      </w:pPr>
      <w:r w:rsidRPr="00195FA5">
        <w:rPr>
          <w:color w:val="1E2120"/>
        </w:rPr>
        <w:t>3.9. Организация, осуществляющая образовательную деятельность, с целью проведения организованного приема граждан в первый класс размещает на информационном стенде, на официальном сайте в сети Интернет, а также в федеральной государственной информационной системе «Единый портал государственных и муниципальных услуг (функций)» (далее - ЕПГУ), в средствах массовой информации (в том числе электронных) информацию:</w:t>
      </w:r>
    </w:p>
    <w:p w14:paraId="7C4B833B" w14:textId="77777777" w:rsidR="00010E67" w:rsidRPr="00195FA5" w:rsidRDefault="00195FA5" w:rsidP="00195FA5">
      <w:pPr>
        <w:numPr>
          <w:ilvl w:val="0"/>
          <w:numId w:val="7"/>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о количестве мест в первых классах не позднее 10 календарных дней с момента издания распорядительного акта о закрепленной территории;</w:t>
      </w:r>
    </w:p>
    <w:p w14:paraId="77F66544" w14:textId="77777777" w:rsidR="00010E67" w:rsidRPr="00195FA5" w:rsidRDefault="00195FA5" w:rsidP="00195FA5">
      <w:pPr>
        <w:numPr>
          <w:ilvl w:val="0"/>
          <w:numId w:val="7"/>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о наличии свободных мест для приема детей, не проживающих на закрепленной территории, не позднее 6 июля.</w:t>
      </w:r>
    </w:p>
    <w:p w14:paraId="4297E534" w14:textId="77777777" w:rsidR="00010E67" w:rsidRPr="00195FA5" w:rsidRDefault="00195FA5" w:rsidP="00195FA5">
      <w:pPr>
        <w:pStyle w:val="a7"/>
        <w:spacing w:line="360" w:lineRule="atLeast"/>
        <w:jc w:val="both"/>
        <w:divId w:val="109974813"/>
        <w:rPr>
          <w:color w:val="1E2120"/>
        </w:rPr>
      </w:pPr>
      <w:r w:rsidRPr="00195FA5">
        <w:rPr>
          <w:color w:val="1E2120"/>
        </w:rPr>
        <w:lastRenderedPageBreak/>
        <w:t>3.10. Прием детей в 1-ые классы на конкурсной основе не допускается. Собеседование учителя с ребенком проводится только после его зачисления с целью планирования учебной работы с каждым обучающимся.</w:t>
      </w:r>
    </w:p>
    <w:p w14:paraId="5840CD56"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t>4. Приём обучающихся в 10-й класс</w:t>
      </w:r>
    </w:p>
    <w:p w14:paraId="49124717" w14:textId="77777777" w:rsidR="00010E67" w:rsidRPr="00195FA5" w:rsidRDefault="00195FA5" w:rsidP="00195FA5">
      <w:pPr>
        <w:pStyle w:val="a7"/>
        <w:spacing w:line="360" w:lineRule="atLeast"/>
        <w:jc w:val="both"/>
        <w:divId w:val="109974813"/>
        <w:rPr>
          <w:color w:val="1E2120"/>
        </w:rPr>
      </w:pPr>
      <w:r w:rsidRPr="00195FA5">
        <w:rPr>
          <w:color w:val="1E2120"/>
        </w:rPr>
        <w:t>4.1. В 10-е классы организации, осуществляющей образовательную деятельность, принимаются выпускники 9-х классов, окончившие второй уровень общего образования, по личному заявлению (при достижении возраста 18 лет) или по заявлению родителей (законных представителей).</w:t>
      </w:r>
      <w:r w:rsidRPr="00195FA5">
        <w:rPr>
          <w:color w:val="1E2120"/>
        </w:rPr>
        <w:br/>
        <w:t>4.2. Прием заявлений в 10-е классы начинается после получения аттестатов об основном общем образовании.</w:t>
      </w:r>
      <w:r w:rsidRPr="00195FA5">
        <w:rPr>
          <w:color w:val="1E2120"/>
        </w:rPr>
        <w:br/>
        <w:t>4.3. Количество набираемых 10-х классов определяется организацией, осуществляющей образовательную деятельность, в зависимости от числа поданных заявлений граждан и условий, созданных для осуществления образовательной деятельности.</w:t>
      </w:r>
    </w:p>
    <w:p w14:paraId="5D3E17F1"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t>5. Перевод обучающихся в следующий класс</w:t>
      </w:r>
    </w:p>
    <w:p w14:paraId="3229698B" w14:textId="77777777" w:rsidR="00010E67" w:rsidRPr="00195FA5" w:rsidRDefault="00195FA5" w:rsidP="00195FA5">
      <w:pPr>
        <w:pStyle w:val="a7"/>
        <w:spacing w:line="360" w:lineRule="atLeast"/>
        <w:jc w:val="both"/>
        <w:divId w:val="109974813"/>
        <w:rPr>
          <w:color w:val="1E2120"/>
        </w:rPr>
      </w:pPr>
      <w:r w:rsidRPr="00195FA5">
        <w:rPr>
          <w:color w:val="1E2120"/>
        </w:rPr>
        <w:t>5.1. Обучающиеся, успешно освоившие содержание учебных программ за учебный год, решением Педагогического совета школы переводятся в следующий класс. Предложение о переводе обучающихся вносит Педагогический совет.</w:t>
      </w:r>
      <w:r w:rsidRPr="00195FA5">
        <w:rPr>
          <w:color w:val="1E2120"/>
        </w:rPr>
        <w:br/>
        <w:t>5.2. Приказом по организации, осуществляющей образовательную деятельность, утверждается решение Педсовета о переводе обучающихся. При этом указывается их количественный состав.</w:t>
      </w:r>
      <w:r w:rsidRPr="00195FA5">
        <w:rPr>
          <w:color w:val="1E2120"/>
        </w:rPr>
        <w:br/>
        <w:t>5.3. Неудовлетворительные результаты промежуточной аттестации по одному или нескольким учебным предметам образовательной программы или не прохождение промежуточной аттестации при отсутствии уважительных причин признаются академической задолженностью.</w:t>
      </w:r>
      <w:r w:rsidRPr="00195FA5">
        <w:rPr>
          <w:color w:val="1E2120"/>
        </w:rPr>
        <w:br/>
        <w:t>5.4. Обучающиеся обязаны ликвидировать академическую задолженность.</w:t>
      </w:r>
      <w:r w:rsidRPr="00195FA5">
        <w:rPr>
          <w:color w:val="1E2120"/>
        </w:rPr>
        <w:br/>
        <w:t>5.5. Обучающиеся, имеющие академическую задолженность, вправе пройти промежуточную аттестацию по соответствующему учебному предмету не более двух раз в сроки, определяемые общеобразовательной организацией,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r w:rsidRPr="00195FA5">
        <w:rPr>
          <w:color w:val="1E2120"/>
        </w:rPr>
        <w:br/>
        <w:t>5.6. Для проведения промежуточной аттестации во второй раз образовательной организацией создается комиссия.</w:t>
      </w:r>
      <w:r w:rsidRPr="00195FA5">
        <w:rPr>
          <w:color w:val="1E2120"/>
        </w:rPr>
        <w:br/>
        <w:t>5.7. Школьники, не прошедшие промежуточной аттестации по уважительным причинам или имеющие академическую задолженность, переводятся в следующий класс условно.</w:t>
      </w:r>
      <w:r w:rsidRPr="00195FA5">
        <w:rPr>
          <w:color w:val="1E2120"/>
        </w:rPr>
        <w:br/>
        <w:t xml:space="preserve">5.8. Решение об условном переводе и сроках ликвидации задолженности определяется педагогическим советом. В протоколе педагогического совета указывается фамилия, имя, </w:t>
      </w:r>
      <w:r w:rsidRPr="00195FA5">
        <w:rPr>
          <w:color w:val="1E2120"/>
        </w:rPr>
        <w:lastRenderedPageBreak/>
        <w:t>отчество обучающегося, класс обучения, название предмета, по которому имеется академическая задолженность; определяются мероприятия и сроки ликвидации задолженности. В классный журнал и личное дело обучающегося вносится запись: «условно переведен». Обучающийся, условно переведенный в следующий класс, в отчете на начало года по форме ОШ-1 указывается в составе того класса, в который условно переведен.</w:t>
      </w:r>
      <w:r w:rsidRPr="00195FA5">
        <w:rPr>
          <w:color w:val="1E2120"/>
        </w:rPr>
        <w:br/>
        <w:t>5.9. Условно переведенным обучающимся необходимо ликвидировать академическую задолженность, в установленные педагогическим советом сроки, в течение следующего учебного года, но не ранее его начала.</w:t>
      </w:r>
      <w:r w:rsidRPr="00195FA5">
        <w:rPr>
          <w:color w:val="1E2120"/>
        </w:rPr>
        <w:br/>
        <w:t>5.10. Школа создает обучающимся условия для ликвидации задолженности и обеспечивает контроль за своевременностью ее ликвидации. Школа осуществляет следующие функции:</w:t>
      </w:r>
    </w:p>
    <w:p w14:paraId="79C2D009" w14:textId="77777777" w:rsidR="00010E67" w:rsidRPr="00195FA5" w:rsidRDefault="00195FA5" w:rsidP="00195FA5">
      <w:pPr>
        <w:numPr>
          <w:ilvl w:val="0"/>
          <w:numId w:val="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знакомит родителей (законных представителей) с порядком организации условного перевода учащегося, объёмом необходимого для освоения учебного материала;</w:t>
      </w:r>
    </w:p>
    <w:p w14:paraId="41B3E19B" w14:textId="77777777" w:rsidR="00010E67" w:rsidRPr="00195FA5" w:rsidRDefault="00195FA5" w:rsidP="00195FA5">
      <w:pPr>
        <w:numPr>
          <w:ilvl w:val="0"/>
          <w:numId w:val="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письменно информирует родителей (законных представителей) о решении педагогического совета об условном переводе;</w:t>
      </w:r>
    </w:p>
    <w:p w14:paraId="2CE2C65C" w14:textId="77777777" w:rsidR="00010E67" w:rsidRPr="00195FA5" w:rsidRDefault="00195FA5" w:rsidP="00195FA5">
      <w:pPr>
        <w:numPr>
          <w:ilvl w:val="0"/>
          <w:numId w:val="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проводит специальные занятия с целью усвоения обучающимся учебной программы соответствующего предмета в полном объеме;</w:t>
      </w:r>
    </w:p>
    <w:p w14:paraId="12E0831A" w14:textId="77777777" w:rsidR="00010E67" w:rsidRPr="00195FA5" w:rsidRDefault="00195FA5" w:rsidP="00195FA5">
      <w:pPr>
        <w:numPr>
          <w:ilvl w:val="0"/>
          <w:numId w:val="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своевременно уведомляет родителей о ходе ликвидации задолженности, по окончании срока ликвидации задолженности - о результатах;</w:t>
      </w:r>
    </w:p>
    <w:p w14:paraId="4A124174" w14:textId="77777777" w:rsidR="00010E67" w:rsidRPr="00195FA5" w:rsidRDefault="00195FA5" w:rsidP="00195FA5">
      <w:pPr>
        <w:numPr>
          <w:ilvl w:val="0"/>
          <w:numId w:val="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проводит по мере готовности обучающегося по заявлению родителей (законных представителей) аттестацию по соответствующему предмету;</w:t>
      </w:r>
    </w:p>
    <w:p w14:paraId="3965E425" w14:textId="77777777" w:rsidR="00010E67" w:rsidRPr="00195FA5" w:rsidRDefault="00195FA5" w:rsidP="00195FA5">
      <w:pPr>
        <w:numPr>
          <w:ilvl w:val="0"/>
          <w:numId w:val="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форма аттестации (устно, письменно) определяется аттестационной комиссией, состав которой утверждается приказом по общеобразовательной организации в количестве не менее двух учителей, преподающих данный учебный предмет.</w:t>
      </w:r>
    </w:p>
    <w:p w14:paraId="14EE3397" w14:textId="77777777" w:rsidR="00010E67" w:rsidRPr="00195FA5" w:rsidRDefault="00195FA5" w:rsidP="00195FA5">
      <w:pPr>
        <w:numPr>
          <w:ilvl w:val="0"/>
          <w:numId w:val="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Родители (законные представители) обучающегося по согласию с педагогическим советом могут присутствовать при аттестации обучающегося в качестве наблюдателя, однако без права устных высказываний или требований пояснений во время проведения аттестации. </w:t>
      </w:r>
    </w:p>
    <w:p w14:paraId="113DDAA9" w14:textId="77777777" w:rsidR="00010E67" w:rsidRPr="00195FA5" w:rsidRDefault="00195FA5" w:rsidP="00195FA5">
      <w:pPr>
        <w:pStyle w:val="a7"/>
        <w:spacing w:line="360" w:lineRule="atLeast"/>
        <w:jc w:val="both"/>
        <w:divId w:val="109974813"/>
        <w:rPr>
          <w:color w:val="1E2120"/>
        </w:rPr>
      </w:pPr>
      <w:r w:rsidRPr="00195FA5">
        <w:rPr>
          <w:color w:val="1E2120"/>
        </w:rPr>
        <w:t xml:space="preserve">5.11. Ответственность за ликвидацию обучающимися академической задолженности возлагается на родителей (законных представителей). Родителями (законными представителями) могут быть организованы дополнительные учебные занятия для обучающихся в форме самообразования в свободное от основной учебы время либо на условиях договора, заключенного родителями (законными представителями): </w:t>
      </w:r>
    </w:p>
    <w:p w14:paraId="0CFA3EB8" w14:textId="77777777" w:rsidR="00010E67" w:rsidRPr="00195FA5" w:rsidRDefault="00195FA5" w:rsidP="00195FA5">
      <w:pPr>
        <w:numPr>
          <w:ilvl w:val="0"/>
          <w:numId w:val="9"/>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с учителями Школы или любой другой образовательной организации в форме индивидуальных консультаций вне учебных занятий;</w:t>
      </w:r>
    </w:p>
    <w:p w14:paraId="7744CA98" w14:textId="77777777" w:rsidR="00010E67" w:rsidRPr="00195FA5" w:rsidRDefault="00195FA5" w:rsidP="00195FA5">
      <w:pPr>
        <w:numPr>
          <w:ilvl w:val="0"/>
          <w:numId w:val="9"/>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с учителями, имеющими право на индивидуальную трудовую деятельность; </w:t>
      </w:r>
    </w:p>
    <w:p w14:paraId="251D1A70" w14:textId="77777777" w:rsidR="00010E67" w:rsidRPr="00195FA5" w:rsidRDefault="00195FA5" w:rsidP="00195FA5">
      <w:pPr>
        <w:numPr>
          <w:ilvl w:val="0"/>
          <w:numId w:val="9"/>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lastRenderedPageBreak/>
        <w:t>с любой образовательной организацией на условиях предоставления платных образовательных услуг.</w:t>
      </w:r>
    </w:p>
    <w:p w14:paraId="688BFFD8" w14:textId="77777777" w:rsidR="00010E67" w:rsidRPr="00195FA5" w:rsidRDefault="00195FA5" w:rsidP="00195FA5">
      <w:pPr>
        <w:pStyle w:val="a7"/>
        <w:spacing w:line="360" w:lineRule="atLeast"/>
        <w:jc w:val="both"/>
        <w:divId w:val="109974813"/>
        <w:rPr>
          <w:color w:val="1E2120"/>
        </w:rPr>
      </w:pPr>
      <w:r w:rsidRPr="00195FA5">
        <w:rPr>
          <w:color w:val="1E2120"/>
        </w:rPr>
        <w:t>5.12. Школа,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r w:rsidRPr="00195FA5">
        <w:rPr>
          <w:color w:val="1E2120"/>
        </w:rPr>
        <w:br/>
        <w:t>5.13. Обучающиеся, успешно ликвидировавшие академическую задолженность в установленные сроки, продолжают обучение в данном классе. Итоговая отметка по предмету по окончании срока ликвидации задолженности выставляется через дробь в классный журнал учителем-предметником, в личное дело - классным руководителем.</w:t>
      </w:r>
      <w:r w:rsidRPr="00195FA5">
        <w:rPr>
          <w:color w:val="1E2120"/>
        </w:rPr>
        <w:br/>
        <w:t>5.14. Педагогическим советом принимается решение об окончательном переводе обучающегося в класс, в который он был переведен условно. На основании решения Педагогического совета директор издает приказ о переводе, который в трехдневный срок доводится до сведения обучающегося и его родителей (законных представителей). В классный журнал предыдущего года вносится соответствующая запись рядом с записью об условном переводе.</w:t>
      </w:r>
      <w:r w:rsidRPr="00195FA5">
        <w:rPr>
          <w:color w:val="1E2120"/>
        </w:rPr>
        <w:br/>
        <w:t xml:space="preserve">5.15. Обучающиеся, осваивающие программы начального общего, основного общего и среднего общего образования, </w:t>
      </w:r>
      <w:ins w:id="7" w:author="Unknown">
        <w:r w:rsidRPr="00195FA5">
          <w:rPr>
            <w:color w:val="1E2120"/>
            <w:u w:val="single"/>
          </w:rPr>
          <w:t>не ликвидировавшие в установленные сроки академическую задолженность</w:t>
        </w:r>
      </w:ins>
      <w:r w:rsidRPr="00195FA5">
        <w:rPr>
          <w:color w:val="1E2120"/>
        </w:rPr>
        <w:t xml:space="preserve"> с момента ее образования, по усмотрению их родителей (законных представителей):</w:t>
      </w:r>
    </w:p>
    <w:p w14:paraId="5DE2F468" w14:textId="77777777" w:rsidR="00010E67" w:rsidRPr="00195FA5" w:rsidRDefault="00195FA5" w:rsidP="00195FA5">
      <w:pPr>
        <w:numPr>
          <w:ilvl w:val="0"/>
          <w:numId w:val="10"/>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оставляются на повторное обучение;</w:t>
      </w:r>
    </w:p>
    <w:p w14:paraId="66C72C0B" w14:textId="77777777" w:rsidR="00010E67" w:rsidRPr="00195FA5" w:rsidRDefault="00195FA5" w:rsidP="00195FA5">
      <w:pPr>
        <w:numPr>
          <w:ilvl w:val="0"/>
          <w:numId w:val="10"/>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переводятся на обучение по адаптированным образовательным программам в соответствии с рекомендациями психолого-медико-педагогической комиссии; </w:t>
      </w:r>
    </w:p>
    <w:p w14:paraId="01F1A247" w14:textId="77777777" w:rsidR="00010E67" w:rsidRPr="00195FA5" w:rsidRDefault="00195FA5" w:rsidP="00195FA5">
      <w:pPr>
        <w:numPr>
          <w:ilvl w:val="0"/>
          <w:numId w:val="10"/>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переводятся на обучение по индивидуальному учебному плану. </w:t>
      </w:r>
    </w:p>
    <w:p w14:paraId="2DEB3012" w14:textId="77777777" w:rsidR="00010E67" w:rsidRPr="00195FA5" w:rsidRDefault="00195FA5" w:rsidP="00195FA5">
      <w:pPr>
        <w:pStyle w:val="a7"/>
        <w:spacing w:line="360" w:lineRule="atLeast"/>
        <w:jc w:val="both"/>
        <w:divId w:val="109974813"/>
        <w:rPr>
          <w:color w:val="1E2120"/>
        </w:rPr>
      </w:pPr>
      <w:r w:rsidRPr="00195FA5">
        <w:rPr>
          <w:color w:val="1E2120"/>
        </w:rPr>
        <w:t>5.16.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Школе.</w:t>
      </w:r>
      <w:r w:rsidRPr="00195FA5">
        <w:rPr>
          <w:color w:val="1E2120"/>
        </w:rPr>
        <w:br/>
        <w:t>5.17. Решение о повторном обучении, обучении по адаптированным образовательным программам в соответствии с рекомендациями психолого-медико-педагогической комиссии, обучении по индивидуальному учебному плану принимается педагогическим советом с учетом письменно оформленного мнения родителей (законных представителей). На основании решения педагогического совета директором издается приказ. Школа ставит в известность родителей (законных представителей) о заседании педагогического совета в письменной форме не позднее, чем за три дня до его проведения.</w:t>
      </w:r>
      <w:r w:rsidRPr="00195FA5">
        <w:rPr>
          <w:color w:val="1E2120"/>
        </w:rPr>
        <w:br/>
        <w:t>5.18. Обучающиеся 1 класса на повторный курс обучения не оставляются.</w:t>
      </w:r>
      <w:r w:rsidRPr="00195FA5">
        <w:rPr>
          <w:color w:val="1E2120"/>
        </w:rPr>
        <w:br/>
        <w:t xml:space="preserve">5.19. Обучающиеся переводного класса, имеющие по всем предметам, </w:t>
      </w:r>
      <w:proofErr w:type="spellStart"/>
      <w:r w:rsidRPr="00195FA5">
        <w:rPr>
          <w:color w:val="1E2120"/>
        </w:rPr>
        <w:t>изучавшимся</w:t>
      </w:r>
      <w:proofErr w:type="spellEnd"/>
      <w:r w:rsidRPr="00195FA5">
        <w:rPr>
          <w:color w:val="1E2120"/>
        </w:rPr>
        <w:t xml:space="preserve"> в этом </w:t>
      </w:r>
      <w:r w:rsidRPr="00195FA5">
        <w:rPr>
          <w:color w:val="1E2120"/>
        </w:rPr>
        <w:lastRenderedPageBreak/>
        <w:t>классе четвертные (полугодовые) и годовые отметки «5», награждаются похвальным листом «За отличные успехи в учении».</w:t>
      </w:r>
      <w:r w:rsidRPr="00195FA5">
        <w:rPr>
          <w:color w:val="1E2120"/>
        </w:rPr>
        <w:br/>
        <w:t>5.20. После издания приказа о переводе обучающихся в следующий класс, классный руководитель обязан в пятидневный срок оформить личные дела учеников и передать их директору школы на утверждение.</w:t>
      </w:r>
    </w:p>
    <w:p w14:paraId="329FF7D0"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t>6. Порядок и условия осуществления перевода обучающихся в другие образовательные организации</w:t>
      </w:r>
    </w:p>
    <w:p w14:paraId="3DF2A5CD" w14:textId="77777777" w:rsidR="00010E67" w:rsidRPr="00195FA5" w:rsidRDefault="00195FA5" w:rsidP="00195FA5">
      <w:pPr>
        <w:pStyle w:val="a7"/>
        <w:spacing w:line="360" w:lineRule="atLeast"/>
        <w:jc w:val="both"/>
        <w:divId w:val="109974813"/>
        <w:rPr>
          <w:color w:val="1E2120"/>
        </w:rPr>
      </w:pPr>
      <w:r w:rsidRPr="00195FA5">
        <w:rPr>
          <w:color w:val="1E2120"/>
        </w:rPr>
        <w:t xml:space="preserve">6.1. Перевод обучающегося из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которой он обучается (далее - исходная организация), в другие организации, осуществляющие образовательную деятельность по образовательным программам соответствующих уровня и направленности (далее - принимающие организации), осуществляется </w:t>
      </w:r>
      <w:ins w:id="8" w:author="Unknown">
        <w:r w:rsidRPr="00195FA5">
          <w:rPr>
            <w:color w:val="1E2120"/>
            <w:u w:val="single"/>
          </w:rPr>
          <w:t>в следующих случаях:</w:t>
        </w:r>
      </w:ins>
    </w:p>
    <w:p w14:paraId="20CF8F01" w14:textId="77777777" w:rsidR="00010E67" w:rsidRPr="00195FA5" w:rsidRDefault="00195FA5" w:rsidP="00195FA5">
      <w:pPr>
        <w:numPr>
          <w:ilvl w:val="0"/>
          <w:numId w:val="1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по инициативе совершеннолетнего обучающегося или родителей (законных представителей) несовершеннолетнего обучающегося;</w:t>
      </w:r>
    </w:p>
    <w:p w14:paraId="55ADD18F" w14:textId="77777777" w:rsidR="00010E67" w:rsidRPr="00195FA5" w:rsidRDefault="00195FA5" w:rsidP="00195FA5">
      <w:pPr>
        <w:numPr>
          <w:ilvl w:val="0"/>
          <w:numId w:val="1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 случае прекращения деятельности исходной организации, аннулирования лицензии на осуществление образовательной деятельности (далее - лицензия), лишения ее государственной аккредитации по соответствующей образовательной программе или прекращения действия государственной аккредитации;</w:t>
      </w:r>
    </w:p>
    <w:p w14:paraId="084D3DA2" w14:textId="77777777" w:rsidR="00010E67" w:rsidRPr="00195FA5" w:rsidRDefault="00195FA5" w:rsidP="00195FA5">
      <w:pPr>
        <w:numPr>
          <w:ilvl w:val="0"/>
          <w:numId w:val="11"/>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 случае приостановления действия лицензии.</w:t>
      </w:r>
    </w:p>
    <w:p w14:paraId="16422BCC" w14:textId="77777777" w:rsidR="00010E67" w:rsidRPr="00195FA5" w:rsidRDefault="00195FA5" w:rsidP="00195FA5">
      <w:pPr>
        <w:pStyle w:val="a7"/>
        <w:spacing w:line="360" w:lineRule="atLeast"/>
        <w:jc w:val="both"/>
        <w:divId w:val="109974813"/>
        <w:rPr>
          <w:color w:val="1E2120"/>
        </w:rPr>
      </w:pPr>
      <w:r w:rsidRPr="00195FA5">
        <w:rPr>
          <w:color w:val="1E2120"/>
        </w:rPr>
        <w:t>6.2. Учредитель исходной организации и (или) уполномоченный им орган управления исходной организацией (далее - учредитель) обеспечивает перевод совершеннолетних обучающихся с их письменного согласия, а также несовершеннолетних обучающихся с письменного согласия их родителей (законных представителей).</w:t>
      </w:r>
      <w:r w:rsidRPr="00195FA5">
        <w:rPr>
          <w:color w:val="1E2120"/>
        </w:rPr>
        <w:br/>
        <w:t>6.3. Перевод обучающихся не зависит от периода (времени) учебного года.</w:t>
      </w:r>
      <w:r w:rsidRPr="00195FA5">
        <w:rPr>
          <w:color w:val="1E2120"/>
        </w:rPr>
        <w:br/>
        <w:t xml:space="preserve">6.4. </w:t>
      </w:r>
      <w:r w:rsidRPr="00195FA5">
        <w:rPr>
          <w:rStyle w:val="a5"/>
          <w:color w:val="1E2120"/>
        </w:rPr>
        <w:t>Перевод совершеннолетнего обучающегося по его инициативе или несовершеннолетнего обучающегося по инициативе его родителей (законных представителей).</w:t>
      </w:r>
      <w:r w:rsidRPr="00195FA5">
        <w:rPr>
          <w:color w:val="1E2120"/>
        </w:rPr>
        <w:br/>
        <w:t>6.4.1. В случае перевода совершеннолетнего обучающегося по его инициативе или несовершеннолетнего обучающегося по инициативе его родителей (законных представителей) совершеннолетний обучающийся или родители (законные представители) несовершеннолетнего обучающегося:</w:t>
      </w:r>
    </w:p>
    <w:p w14:paraId="0396F094" w14:textId="77777777" w:rsidR="00010E67" w:rsidRPr="00195FA5" w:rsidRDefault="00195FA5" w:rsidP="00195FA5">
      <w:pPr>
        <w:numPr>
          <w:ilvl w:val="0"/>
          <w:numId w:val="1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осуществляют выбор принимающей организации; </w:t>
      </w:r>
    </w:p>
    <w:p w14:paraId="50980B79" w14:textId="77777777" w:rsidR="00010E67" w:rsidRPr="00195FA5" w:rsidRDefault="00195FA5" w:rsidP="00195FA5">
      <w:pPr>
        <w:numPr>
          <w:ilvl w:val="0"/>
          <w:numId w:val="1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обращаются в выбранную принимающую организацию с запросом о наличии свободных мест, в том числе с использованием информационно-телекоммуникационной сети «Интернет» (далее - сеть Интернет);</w:t>
      </w:r>
    </w:p>
    <w:p w14:paraId="73FCF327" w14:textId="77777777" w:rsidR="00010E67" w:rsidRPr="00195FA5" w:rsidRDefault="00195FA5" w:rsidP="00195FA5">
      <w:pPr>
        <w:numPr>
          <w:ilvl w:val="0"/>
          <w:numId w:val="1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lastRenderedPageBreak/>
        <w:t>при отсутствии свободных мест в выбранной принимающей организации обращаются в органы местного самоуправления в сфере образования соответствующего муниципального района, муниципального округа, городского округа для определения принимающей организации из числа муниципальных образовательных организаций;</w:t>
      </w:r>
    </w:p>
    <w:p w14:paraId="4A0902F9" w14:textId="77777777" w:rsidR="00010E67" w:rsidRPr="00195FA5" w:rsidRDefault="00195FA5" w:rsidP="00195FA5">
      <w:pPr>
        <w:numPr>
          <w:ilvl w:val="0"/>
          <w:numId w:val="12"/>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обращаются в исходную организацию с заявлением об отчислении обучающегося в связи с переводом в принимающую организацию. Заявление о переводе может быть направлено в форме электронного документа с использованием сети Интернет.</w:t>
      </w:r>
    </w:p>
    <w:p w14:paraId="56C3E232" w14:textId="77777777" w:rsidR="00010E67" w:rsidRPr="00195FA5" w:rsidRDefault="00195FA5" w:rsidP="00195FA5">
      <w:pPr>
        <w:pStyle w:val="a7"/>
        <w:spacing w:line="360" w:lineRule="atLeast"/>
        <w:jc w:val="both"/>
        <w:divId w:val="109974813"/>
        <w:rPr>
          <w:color w:val="1E2120"/>
        </w:rPr>
      </w:pPr>
      <w:r w:rsidRPr="00195FA5">
        <w:rPr>
          <w:color w:val="1E2120"/>
        </w:rPr>
        <w:t>6.4.2. В заявлении совершеннолетнего обучающегося или родителей (законных представителей) несовершеннолетнего обучающегося об отчислении в порядке перевода в принимающую организацию указываются:</w:t>
      </w:r>
    </w:p>
    <w:p w14:paraId="33C98CE7" w14:textId="77777777" w:rsidR="00010E67" w:rsidRPr="00195FA5" w:rsidRDefault="00195FA5" w:rsidP="00195FA5">
      <w:pPr>
        <w:numPr>
          <w:ilvl w:val="0"/>
          <w:numId w:val="1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фамилия, имя, отчество (при наличии) обучающегося; </w:t>
      </w:r>
    </w:p>
    <w:p w14:paraId="562F539B" w14:textId="77777777" w:rsidR="00010E67" w:rsidRPr="00195FA5" w:rsidRDefault="00195FA5" w:rsidP="00195FA5">
      <w:pPr>
        <w:numPr>
          <w:ilvl w:val="0"/>
          <w:numId w:val="1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дата рождения; </w:t>
      </w:r>
    </w:p>
    <w:p w14:paraId="70A74B68" w14:textId="77777777" w:rsidR="00010E67" w:rsidRPr="00195FA5" w:rsidRDefault="00195FA5" w:rsidP="00195FA5">
      <w:pPr>
        <w:numPr>
          <w:ilvl w:val="0"/>
          <w:numId w:val="1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класс и профиль обучения (при наличии); </w:t>
      </w:r>
    </w:p>
    <w:p w14:paraId="5D04B669" w14:textId="77777777" w:rsidR="00010E67" w:rsidRPr="00195FA5" w:rsidRDefault="00195FA5" w:rsidP="00195FA5">
      <w:pPr>
        <w:numPr>
          <w:ilvl w:val="0"/>
          <w:numId w:val="13"/>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наименование принимающей организации. В случае переезда в другую местность указывается только населенный пункт, субъект Российской Федерации. </w:t>
      </w:r>
    </w:p>
    <w:p w14:paraId="18D6CE10" w14:textId="77777777" w:rsidR="00010E67" w:rsidRPr="00195FA5" w:rsidRDefault="00195FA5" w:rsidP="00195FA5">
      <w:pPr>
        <w:pStyle w:val="a7"/>
        <w:spacing w:line="360" w:lineRule="atLeast"/>
        <w:jc w:val="both"/>
        <w:divId w:val="109974813"/>
        <w:rPr>
          <w:color w:val="1E2120"/>
        </w:rPr>
      </w:pPr>
      <w:r w:rsidRPr="00195FA5">
        <w:rPr>
          <w:color w:val="1E2120"/>
        </w:rPr>
        <w:t>6.4.3. На основании заявления совершеннолетнего обучающегося или родителей (законных представителей) несовершеннолетнего обучающегося об отчислении в порядке перевода исходная организация в течении трех рабочих дней с даты подачи заявления издает распорядительный акт об отчислении обучающегося в порядке перевода с указанием принимающей организации.</w:t>
      </w:r>
      <w:r w:rsidRPr="00195FA5">
        <w:rPr>
          <w:color w:val="1E2120"/>
        </w:rPr>
        <w:br/>
        <w:t>6.4.4. Исходная организация в течении трех рабочих дней с даты подачи заявления выдает совершеннолетнему обучающемуся или родителям (законным представителям) несовершеннолетнего обучающегося следующие документы:</w:t>
      </w:r>
    </w:p>
    <w:p w14:paraId="03ABEF38" w14:textId="77777777" w:rsidR="00010E67" w:rsidRPr="00195FA5" w:rsidRDefault="00195FA5" w:rsidP="00195FA5">
      <w:pPr>
        <w:numPr>
          <w:ilvl w:val="0"/>
          <w:numId w:val="1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личное дело обучающегося;</w:t>
      </w:r>
    </w:p>
    <w:p w14:paraId="7604DBAE" w14:textId="77777777" w:rsidR="00010E67" w:rsidRPr="00195FA5" w:rsidRDefault="00195FA5" w:rsidP="00195FA5">
      <w:pPr>
        <w:numPr>
          <w:ilvl w:val="0"/>
          <w:numId w:val="14"/>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справку о периоде обучения по самостоятельно установленному образцу, содержащую информацию об успеваемости обучающегося в текущем учебном году (перечень и объем изученных учебных предметов, курсов, дисциплин (модулей), отметки по результатам текущего контроля успеваемости и промежуточной аттестации), заверенную печатью исходной организации и подписью ее руководителя (уполномоченного им лица).</w:t>
      </w:r>
    </w:p>
    <w:p w14:paraId="336CA616" w14:textId="77777777" w:rsidR="00010E67" w:rsidRPr="00195FA5" w:rsidRDefault="00195FA5" w:rsidP="00195FA5">
      <w:pPr>
        <w:pStyle w:val="a7"/>
        <w:spacing w:line="360" w:lineRule="atLeast"/>
        <w:jc w:val="both"/>
        <w:divId w:val="109974813"/>
        <w:rPr>
          <w:color w:val="1E2120"/>
        </w:rPr>
      </w:pPr>
      <w:r w:rsidRPr="00195FA5">
        <w:rPr>
          <w:color w:val="1E2120"/>
        </w:rPr>
        <w:t>6.4.5. Требование предоставления других документов в качестве основания для зачисления обучающихся в принимающую организацию в связи с переводом из исходной организации не допускается.</w:t>
      </w:r>
      <w:r w:rsidRPr="00195FA5">
        <w:rPr>
          <w:color w:val="1E2120"/>
        </w:rPr>
        <w:br/>
        <w:t xml:space="preserve">6.4.6. Указанные в пункте 6.4.4. документы представляются совершеннолетним обучающимся или родителями (законными представителями)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w:t>
      </w:r>
      <w:r w:rsidRPr="00195FA5">
        <w:rPr>
          <w:color w:val="1E2120"/>
        </w:rPr>
        <w:lastRenderedPageBreak/>
        <w:t>предъявлением оригинала документа, удостоверяющего личность совершеннолетнего обучающегося или родителя (законного представителя) несовершеннолетнего обучающегося.</w:t>
      </w:r>
      <w:r w:rsidRPr="00195FA5">
        <w:rPr>
          <w:color w:val="1E2120"/>
        </w:rPr>
        <w:br/>
        <w:t>6.4.7. При приеме (переводе)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обучающихся.</w:t>
      </w:r>
      <w:r w:rsidRPr="00195FA5">
        <w:rPr>
          <w:color w:val="1E2120"/>
        </w:rPr>
        <w:br/>
        <w:t>6.4.8. Зачисление обучающегося в принимающую организацию в порядке перевода оформляется распорядительным актом руководителя принимающей организации (уполномоченного им лица) в течение трех рабочих дней после приема заявления и документов, указанных в пункте 6.4.4, с указанием даты зачисления и класса.</w:t>
      </w:r>
      <w:r w:rsidRPr="00195FA5">
        <w:rPr>
          <w:color w:val="1E2120"/>
        </w:rPr>
        <w:br/>
        <w:t>6.4.9. Принимающая организация при зачислении обучающегося, отчисленного из исходной организации, в течение двух рабочих дней с даты издания распорядительного акта о зачислении обучающегося в порядке перевода письменно уведомляет исходную организацию о номере и дате распорядительного акта о зачислении обучающегося в принимающую организацию.</w:t>
      </w:r>
      <w:r w:rsidRPr="00195FA5">
        <w:rPr>
          <w:color w:val="1E2120"/>
        </w:rPr>
        <w:br/>
        <w:t>6.5. Перевод обучающегося в случае прекращения деятельности исходной организации, аннулирования лицензии, лишения ее государственной аккредитации по соответствующей образовательной программе, прекращения действия государственной аккредитации; в случае приостановления действия лицензии.</w:t>
      </w:r>
      <w:r w:rsidRPr="00195FA5">
        <w:rPr>
          <w:color w:val="1E2120"/>
        </w:rPr>
        <w:br/>
        <w:t>6.5.1.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или перечень принимающих организаций, в которые будут переводиться обучающиеся, предоставившие необходимые письменные согласия на перевод в соответствии с пунктом 6.2 настоящего Положения.</w:t>
      </w:r>
      <w:r w:rsidRPr="00195FA5">
        <w:rPr>
          <w:color w:val="1E2120"/>
        </w:rPr>
        <w:br/>
        <w:t>6.5.2. О предстоящем переводе исходная организация в случае прекращения своей деятельности обязана уведомить совершеннолетних обучающихся, родителей (законных представителей)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исходной организации, а также разместить указанное уведомление на своем официальном сайте в сети Интернет. Данное уведомление должно содержать сроки предоставления письменных согласий лиц, указанных в пункте 6.2., на перевод в принимающую организацию.</w:t>
      </w:r>
      <w:r w:rsidRPr="00195FA5">
        <w:rPr>
          <w:color w:val="1E2120"/>
        </w:rPr>
        <w:br/>
        <w:t xml:space="preserve">6.5.3. О причине, влекущей за собой необходимость перевода обучающихся, исходная организация обязана уведомить учредителя, совершеннолетних обучающихся или родителей (законных представителей) несовершеннолетних обучающихся в письменной форме, а также разместить указанное уведомление на своем официальном сайте в сети Интернет: </w:t>
      </w:r>
    </w:p>
    <w:p w14:paraId="6A2C67D7" w14:textId="77777777" w:rsidR="00010E67" w:rsidRPr="00195FA5" w:rsidRDefault="00195FA5" w:rsidP="00195FA5">
      <w:pPr>
        <w:numPr>
          <w:ilvl w:val="0"/>
          <w:numId w:val="1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lastRenderedPageBreak/>
        <w:t xml:space="preserve">в случае аннулирования лицензии на осуществление образовательной деятельности - в течение пяти рабочих дней с момента вступления в законную силу решения суда; </w:t>
      </w:r>
    </w:p>
    <w:p w14:paraId="449898BE" w14:textId="77777777" w:rsidR="00010E67" w:rsidRPr="00195FA5" w:rsidRDefault="00195FA5" w:rsidP="00195FA5">
      <w:pPr>
        <w:numPr>
          <w:ilvl w:val="0"/>
          <w:numId w:val="1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 случае приостановления действия лицензии - в течение пяти рабочих дней с момента внесения в Реестр лицензий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решении о приостановлении действия лицензии на осуществление образовательной деятельности;</w:t>
      </w:r>
    </w:p>
    <w:p w14:paraId="2D28919C" w14:textId="77777777" w:rsidR="00010E67" w:rsidRPr="00195FA5" w:rsidRDefault="00195FA5" w:rsidP="00195FA5">
      <w:pPr>
        <w:numPr>
          <w:ilvl w:val="0"/>
          <w:numId w:val="1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в случае лишения исходной организации государственной аккредитации по соответствующей образовательной программе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(далее – аккредитационные органы), решении о лишении исходной организации государственной аккредитации полностью или по соответствующей образовательной программе; </w:t>
      </w:r>
    </w:p>
    <w:p w14:paraId="0866C652" w14:textId="77777777" w:rsidR="00010E67" w:rsidRPr="00195FA5" w:rsidRDefault="00195FA5" w:rsidP="00195FA5">
      <w:pPr>
        <w:numPr>
          <w:ilvl w:val="0"/>
          <w:numId w:val="1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в случае если до прекращения действия государственной аккредитации осталось менее 25 рабочих дней и у исходной организации отсутствует полученное от аккредитационного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 в течение пяти рабочих дней с даты наступления указанного случая; </w:t>
      </w:r>
    </w:p>
    <w:p w14:paraId="69D2F78D" w14:textId="77777777" w:rsidR="00010E67" w:rsidRPr="00195FA5" w:rsidRDefault="00195FA5" w:rsidP="00195FA5">
      <w:pPr>
        <w:numPr>
          <w:ilvl w:val="0"/>
          <w:numId w:val="15"/>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 случае отказа аккредитационного органа в государственной аккредитации исходной организации по соответствующей образовательной программе, если действие государственной аккредитации прекращено, - в течение 5 рабочих дней с момента внесения в государственную информационную систему «Реестр организаций, осуществляющих образовательную деятельность по имеющим государственную аккредитацию образовательным программам».</w:t>
      </w:r>
    </w:p>
    <w:p w14:paraId="5D6FCC2A" w14:textId="77777777" w:rsidR="00010E67" w:rsidRPr="00195FA5" w:rsidRDefault="00195FA5" w:rsidP="00195FA5">
      <w:pPr>
        <w:pStyle w:val="a7"/>
        <w:spacing w:line="360" w:lineRule="atLeast"/>
        <w:jc w:val="both"/>
        <w:divId w:val="109974813"/>
        <w:rPr>
          <w:color w:val="1E2120"/>
        </w:rPr>
      </w:pPr>
      <w:r w:rsidRPr="00195FA5">
        <w:rPr>
          <w:color w:val="1E2120"/>
        </w:rPr>
        <w:t xml:space="preserve">6.5.4. </w:t>
      </w:r>
      <w:ins w:id="9" w:author="Unknown">
        <w:r w:rsidRPr="00195FA5">
          <w:rPr>
            <w:color w:val="1E2120"/>
            <w:u w:val="single"/>
          </w:rPr>
          <w:t>Учредитель, за исключением случая, указанного в пункте 6.5.1, осуществляет выбор принимающих организаций с использованием:</w:t>
        </w:r>
      </w:ins>
      <w:r w:rsidRPr="00195FA5">
        <w:rPr>
          <w:color w:val="1E2120"/>
        </w:rPr>
        <w:t xml:space="preserve"> </w:t>
      </w:r>
    </w:p>
    <w:p w14:paraId="24F84F56" w14:textId="77777777" w:rsidR="00010E67" w:rsidRPr="00195FA5" w:rsidRDefault="00195FA5" w:rsidP="00195FA5">
      <w:pPr>
        <w:numPr>
          <w:ilvl w:val="0"/>
          <w:numId w:val="16"/>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информации, предварительно полученной от исходной организации, о списочном составе обучающихся с указанием осваиваемых ими образовательных программ; </w:t>
      </w:r>
    </w:p>
    <w:p w14:paraId="6508552E" w14:textId="77777777" w:rsidR="00010E67" w:rsidRPr="00195FA5" w:rsidRDefault="00195FA5" w:rsidP="00195FA5">
      <w:pPr>
        <w:numPr>
          <w:ilvl w:val="0"/>
          <w:numId w:val="16"/>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сведений, содержащихся в Реестре организаций. </w:t>
      </w:r>
    </w:p>
    <w:p w14:paraId="0BB8B5BB" w14:textId="77777777" w:rsidR="00010E67" w:rsidRPr="00195FA5" w:rsidRDefault="00195FA5" w:rsidP="00195FA5">
      <w:pPr>
        <w:pStyle w:val="a7"/>
        <w:spacing w:line="360" w:lineRule="atLeast"/>
        <w:jc w:val="both"/>
        <w:divId w:val="109974813"/>
        <w:rPr>
          <w:color w:val="1E2120"/>
        </w:rPr>
      </w:pPr>
      <w:r w:rsidRPr="00195FA5">
        <w:rPr>
          <w:color w:val="1E2120"/>
        </w:rPr>
        <w:lastRenderedPageBreak/>
        <w:t>6.5.5. Учредитель запрашивает выбранные им из Реестра организаций, осуществляющих образовательную деятельность по соответствующим образовательным программам, о возможности перевода в них обучающихся. 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возможности перевода обучающихся.</w:t>
      </w:r>
      <w:r w:rsidRPr="00195FA5">
        <w:rPr>
          <w:color w:val="1E2120"/>
        </w:rPr>
        <w:br/>
        <w:t xml:space="preserve">6.5.6. Исходная организация доводит до сведения обучающихся и их родителей (законных представителей) полученную от учредителя информацию об организациях, реализующих соответствующие образовательные программы, которые дали согласие на перевод обучающихся из исходной организации, а также о сроках предоставления заявлений лиц, указанных в пункте 6.2, на перевод в принимающую организацию. Указанная информация доводится в течение десяти рабочих дней с момента ее получения и включает в себя: </w:t>
      </w:r>
    </w:p>
    <w:p w14:paraId="48208F9D" w14:textId="77777777" w:rsidR="00010E67" w:rsidRPr="00195FA5" w:rsidRDefault="00195FA5" w:rsidP="00195FA5">
      <w:pPr>
        <w:numPr>
          <w:ilvl w:val="0"/>
          <w:numId w:val="17"/>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 xml:space="preserve">наименование принимающей организации (принимающих организаций), </w:t>
      </w:r>
    </w:p>
    <w:p w14:paraId="24325B38" w14:textId="77777777" w:rsidR="00010E67" w:rsidRPr="00195FA5" w:rsidRDefault="00195FA5" w:rsidP="00195FA5">
      <w:pPr>
        <w:numPr>
          <w:ilvl w:val="0"/>
          <w:numId w:val="17"/>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перечень образовательных программ, реализуемых организацией, количество свободных мест.</w:t>
      </w:r>
    </w:p>
    <w:p w14:paraId="3AE23D60" w14:textId="77777777" w:rsidR="00010E67" w:rsidRPr="00195FA5" w:rsidRDefault="00195FA5" w:rsidP="00195FA5">
      <w:pPr>
        <w:pStyle w:val="a7"/>
        <w:spacing w:line="360" w:lineRule="atLeast"/>
        <w:jc w:val="both"/>
        <w:divId w:val="109974813"/>
        <w:rPr>
          <w:color w:val="1E2120"/>
        </w:rPr>
      </w:pPr>
      <w:r w:rsidRPr="00195FA5">
        <w:rPr>
          <w:color w:val="1E2120"/>
        </w:rPr>
        <w:t>6.5.7. Совершеннолетний обучающийся или родители (законные представители) несовершеннолетнего обучающегося указывают в письменном согласии принимающую организацию из перечня организаций, предложенных учредителем исходной организации.</w:t>
      </w:r>
      <w:r w:rsidRPr="00195FA5">
        <w:rPr>
          <w:color w:val="1E2120"/>
        </w:rPr>
        <w:br/>
        <w:t>6.5.8. После получения соответствующих письменных согласий лиц, указанных в пункте 6.2., исходная организация издает распорядительный акт об отчислении обучающихся в порядке перевода в принимающую организацию с указанием основания такого перевода (прекращение деятельности организации, аннулирование лицензии, лишение организации государственной аккредитации по соответствующей образовательной программе, прекращение действия государственной аккредитации).</w:t>
      </w:r>
      <w:r w:rsidRPr="00195FA5">
        <w:rPr>
          <w:color w:val="1E2120"/>
        </w:rPr>
        <w:br/>
        <w:t>6.5.9. Исходная организация передает в принимающую организацию списочный состав обучающихся, копии учебных планов, соответствующие письменные согласия лиц, указанных в пункте 6.2, личные дела обучающихся.</w:t>
      </w:r>
      <w:r w:rsidRPr="00195FA5">
        <w:rPr>
          <w:color w:val="1E2120"/>
        </w:rPr>
        <w:br/>
        <w:t>6.5.10. 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исходной организации, аннулированием лицензии, приостановлением действия лицензии, лишением исходной организации государственной аккредитации по соответствующей образовательной программе, прекращением действия государственной аккредитации. В распорядительном акте о зачислении делается запись о зачислении обучающегося в порядке перевода с указанием исходной организации, в которой он обучался до перевода, класса, формы обучения.</w:t>
      </w:r>
      <w:r w:rsidRPr="00195FA5">
        <w:rPr>
          <w:color w:val="1E2120"/>
        </w:rPr>
        <w:br/>
        <w:t xml:space="preserve">6.5.11. В принимающей организации на основании переданных личных дел на обучающихся формируются новые личные дела, включающие, в том числе, выписку из </w:t>
      </w:r>
      <w:r w:rsidRPr="00195FA5">
        <w:rPr>
          <w:color w:val="1E2120"/>
        </w:rPr>
        <w:lastRenderedPageBreak/>
        <w:t>распорядительного акта о зачислении в порядке перевода, соответствующие письменные согласия лиц, указанных в пункте 6.2.</w:t>
      </w:r>
    </w:p>
    <w:p w14:paraId="14595109"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t>7. Основания отчисления и восстановления обучающихся</w:t>
      </w:r>
    </w:p>
    <w:p w14:paraId="418692D9" w14:textId="77777777" w:rsidR="00010E67" w:rsidRPr="00195FA5" w:rsidRDefault="00195FA5" w:rsidP="00195FA5">
      <w:pPr>
        <w:pStyle w:val="a7"/>
        <w:spacing w:line="360" w:lineRule="atLeast"/>
        <w:jc w:val="both"/>
        <w:divId w:val="109974813"/>
        <w:rPr>
          <w:color w:val="1E2120"/>
        </w:rPr>
      </w:pPr>
      <w:r w:rsidRPr="00195FA5">
        <w:rPr>
          <w:color w:val="1E2120"/>
        </w:rPr>
        <w:t xml:space="preserve">7.1. </w:t>
      </w:r>
      <w:ins w:id="10" w:author="Unknown">
        <w:r w:rsidRPr="00195FA5">
          <w:rPr>
            <w:color w:val="1E2120"/>
            <w:u w:val="single"/>
          </w:rPr>
          <w:t>Обучающийся может быть отчислен из организации, осуществляющей образовательную деятельность:</w:t>
        </w:r>
      </w:ins>
    </w:p>
    <w:p w14:paraId="62BC5ABC" w14:textId="77777777" w:rsidR="00010E67" w:rsidRPr="00195FA5" w:rsidRDefault="00195FA5" w:rsidP="00195FA5">
      <w:pPr>
        <w:numPr>
          <w:ilvl w:val="0"/>
          <w:numId w:val="1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 связи с получением образования (завершением обучения);</w:t>
      </w:r>
    </w:p>
    <w:p w14:paraId="6EF1B835" w14:textId="77777777" w:rsidR="00010E67" w:rsidRPr="00195FA5" w:rsidRDefault="00195FA5" w:rsidP="00195FA5">
      <w:pPr>
        <w:numPr>
          <w:ilvl w:val="0"/>
          <w:numId w:val="1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по инициативе обучающегося или родителей (законных представителей) несовершеннолетнего обучающегося, в т.ч. в случае перевода обучающегося для продолжения освоения образовательной программы в другой организации, осуществляющей образовательную деятельность;</w:t>
      </w:r>
    </w:p>
    <w:p w14:paraId="4A34C842" w14:textId="77777777" w:rsidR="00010E67" w:rsidRPr="00195FA5" w:rsidRDefault="00195FA5" w:rsidP="00195FA5">
      <w:pPr>
        <w:numPr>
          <w:ilvl w:val="0"/>
          <w:numId w:val="1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 случае установления нарушения порядка приема в общеобразовательную организацию, повлекшего по вине обучающегося его незаконное зачисление в организацию (согласно п.2 ч. 2 ст. 61 ФЗ «Об образовании в РФ»);</w:t>
      </w:r>
    </w:p>
    <w:p w14:paraId="65F36151" w14:textId="77777777" w:rsidR="00010E67" w:rsidRPr="00195FA5" w:rsidRDefault="00195FA5" w:rsidP="00195FA5">
      <w:pPr>
        <w:numPr>
          <w:ilvl w:val="0"/>
          <w:numId w:val="1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за неисполнение или нарушение Устава организации, осуществляющей образовательную деятельность</w:t>
      </w:r>
      <w:proofErr w:type="gramStart"/>
      <w:r w:rsidRPr="00195FA5">
        <w:rPr>
          <w:rFonts w:eastAsia="Times New Roman"/>
          <w:color w:val="1E2120"/>
        </w:rPr>
        <w:t>, Правил</w:t>
      </w:r>
      <w:proofErr w:type="gramEnd"/>
      <w:r w:rsidRPr="00195FA5">
        <w:rPr>
          <w:rFonts w:eastAsia="Times New Roman"/>
          <w:color w:val="1E2120"/>
        </w:rPr>
        <w:t xml:space="preserve"> внутреннего распорядка, или иных локальных нормативных актов по вопросам организации и осуществления образовательной деятельности;</w:t>
      </w:r>
    </w:p>
    <w:p w14:paraId="44E95C5B" w14:textId="77777777" w:rsidR="00010E67" w:rsidRPr="00195FA5" w:rsidRDefault="00195FA5" w:rsidP="00195FA5">
      <w:pPr>
        <w:numPr>
          <w:ilvl w:val="0"/>
          <w:numId w:val="18"/>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по обстоятельствам, не зависящим от воли обучающегося или родителей (законных представителей) несовершеннолетнего обучающегося и школы, в т.ч. в случае ликвидации организации, осуществляющей образовательную деятельность.</w:t>
      </w:r>
    </w:p>
    <w:p w14:paraId="4788F988" w14:textId="77777777" w:rsidR="00010E67" w:rsidRPr="00195FA5" w:rsidRDefault="00195FA5" w:rsidP="00195FA5">
      <w:pPr>
        <w:pStyle w:val="a7"/>
        <w:spacing w:line="360" w:lineRule="atLeast"/>
        <w:jc w:val="both"/>
        <w:divId w:val="109974813"/>
        <w:rPr>
          <w:color w:val="1E2120"/>
        </w:rPr>
      </w:pPr>
      <w:r w:rsidRPr="00195FA5">
        <w:rPr>
          <w:color w:val="1E2120"/>
        </w:rPr>
        <w:t>7.2. Отчисление обучающегося, как мера дисциплинарного взыскания, осуществляется в соответствии с Порядком применения к обучающимся и снятия с обучающихся мер дисциплинарного взыскания, утвержденным Приказом Министерства образования и науки РФ от 15.03.13 № 185 (ч.12.ст.43 «Об образовании в РФ»).</w:t>
      </w:r>
      <w:r w:rsidRPr="00195FA5">
        <w:rPr>
          <w:color w:val="1E2120"/>
        </w:rPr>
        <w:br/>
        <w:t>7.3.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w:t>
      </w:r>
      <w:r w:rsidRPr="00195FA5">
        <w:rPr>
          <w:color w:val="1E2120"/>
        </w:rPr>
        <w:br/>
        <w:t>7.4. Школа незамедлительно информирует об отчислении несовершеннолетнего обучающегося в качестве меры дисциплинарного взыскания отдел образования администрации ________ района. Отдел образования администрации _______ района и родители (законные представители) несовершеннолетнего обучающегося, отчисленного из школы, не позднее чем в месячный срок принимают меры, обеспечивающие получение несовершеннолетним обучающимся общего образования.</w:t>
      </w:r>
      <w:r w:rsidRPr="00195FA5">
        <w:rPr>
          <w:color w:val="1E2120"/>
        </w:rPr>
        <w:br/>
        <w:t>7.5. Обучающийся, родители (законные представители) несовершеннолетнего обучающегося вправе обжаловать в комиссии по урегулированию споров между участниками образовательных отношений меры дисциплинарного взыскания и их применение к обучающемуся.</w:t>
      </w:r>
      <w:r w:rsidRPr="00195FA5">
        <w:rPr>
          <w:color w:val="1E2120"/>
        </w:rPr>
        <w:br/>
      </w:r>
      <w:r w:rsidRPr="00195FA5">
        <w:rPr>
          <w:color w:val="1E2120"/>
        </w:rPr>
        <w:lastRenderedPageBreak/>
        <w:t>7.6. Меры дисциплинарного взыскания не применяются к обучающимся, осваивающим программы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r w:rsidRPr="00195FA5">
        <w:rPr>
          <w:color w:val="1E2120"/>
        </w:rPr>
        <w:br/>
        <w:t>7.7. Не допускается применение мер дисциплинарного взыскания к обучающимся во время их болезни, каникул.</w:t>
      </w:r>
      <w:r w:rsidRPr="00195FA5">
        <w:rPr>
          <w:color w:val="1E2120"/>
        </w:rPr>
        <w:br/>
        <w:t>7.8. Решение о переводе, отчислении детей-сирот и детей, оставшихся без попечения родителей, из одной организации в другую принимается с согласия комиссии по делам несовершеннолетних и защите их прав и органа опеки и попечительства.</w:t>
      </w:r>
      <w:r w:rsidRPr="00195FA5">
        <w:rPr>
          <w:color w:val="1E2120"/>
        </w:rPr>
        <w:br/>
        <w:t>7.9. Отчисление обучающегося при его переводе для продолжения освоения образовательной программы в другую организацию, осуществляющую образовательную деятельность, осуществляется в соответствии с Порядком перевода лиц, обучающихся по образовательным программам начального общего, основного общего и среднего общего образования, из одной образовательной организации в другую образовательную организацию, реализующую соответствующие образовательные программы.</w:t>
      </w:r>
      <w:r w:rsidRPr="00195FA5">
        <w:rPr>
          <w:color w:val="1E2120"/>
        </w:rPr>
        <w:br/>
        <w:t>7.10. Отчисление по инициативе обучающегося или родителей (законных представителей) несовершеннолетнего обучающегося, достигшего возраста пятнадцати лет, за исключением отчисления при переводе обучающегося для продолжения освоения образовательной программы в другую организацию, осуществляющую образовательную деятельность, производится по заявлению обучающегося или родителей (законных представителей) обучающегося.</w:t>
      </w:r>
      <w:r w:rsidRPr="00195FA5">
        <w:rPr>
          <w:color w:val="1E2120"/>
        </w:rPr>
        <w:br/>
      </w:r>
      <w:ins w:id="11" w:author="Unknown">
        <w:r w:rsidRPr="00195FA5">
          <w:rPr>
            <w:color w:val="1E2120"/>
            <w:u w:val="single"/>
          </w:rPr>
          <w:t>В заявлении указываются:</w:t>
        </w:r>
      </w:ins>
    </w:p>
    <w:p w14:paraId="6CD9B484" w14:textId="77777777" w:rsidR="00010E67" w:rsidRPr="00195FA5" w:rsidRDefault="00195FA5" w:rsidP="00195FA5">
      <w:pPr>
        <w:numPr>
          <w:ilvl w:val="0"/>
          <w:numId w:val="19"/>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фамилия, имя, отчество (при наличии) школьника;</w:t>
      </w:r>
    </w:p>
    <w:p w14:paraId="76EF0B2F" w14:textId="77777777" w:rsidR="00010E67" w:rsidRPr="00195FA5" w:rsidRDefault="00195FA5" w:rsidP="00195FA5">
      <w:pPr>
        <w:numPr>
          <w:ilvl w:val="0"/>
          <w:numId w:val="19"/>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дата и место рождения;</w:t>
      </w:r>
    </w:p>
    <w:p w14:paraId="4B8D052E" w14:textId="77777777" w:rsidR="00010E67" w:rsidRPr="00195FA5" w:rsidRDefault="00195FA5" w:rsidP="00195FA5">
      <w:pPr>
        <w:numPr>
          <w:ilvl w:val="0"/>
          <w:numId w:val="19"/>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класс обучения;</w:t>
      </w:r>
    </w:p>
    <w:p w14:paraId="7C0CA055" w14:textId="77777777" w:rsidR="00010E67" w:rsidRPr="00195FA5" w:rsidRDefault="00195FA5" w:rsidP="00195FA5">
      <w:pPr>
        <w:numPr>
          <w:ilvl w:val="0"/>
          <w:numId w:val="19"/>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причины оставления организации.</w:t>
      </w:r>
    </w:p>
    <w:p w14:paraId="0B6FC8EE" w14:textId="77777777" w:rsidR="00010E67" w:rsidRPr="00195FA5" w:rsidRDefault="00195FA5" w:rsidP="00195FA5">
      <w:pPr>
        <w:pStyle w:val="a7"/>
        <w:spacing w:line="360" w:lineRule="atLeast"/>
        <w:jc w:val="both"/>
        <w:divId w:val="109974813"/>
        <w:rPr>
          <w:color w:val="1E2120"/>
        </w:rPr>
      </w:pPr>
      <w:r w:rsidRPr="00195FA5">
        <w:rPr>
          <w:color w:val="1E2120"/>
        </w:rPr>
        <w:t>После поступления заявления родителей (законных представителей) несовершеннолетнего обучающегося, достигшего возраста пятнадцати лет и не имеющего основного общего образования, общеобразовательная организация испрашивает письменное согласие на отчисление комиссии по делам несовершеннолетних и защите их прав и органа местного самоуправления в сфере образования.</w:t>
      </w:r>
      <w:r w:rsidRPr="00195FA5">
        <w:rPr>
          <w:color w:val="1E2120"/>
        </w:rPr>
        <w:br/>
        <w:t>При поступлении заявления несовершеннолетнего обучающегося, достигшего возраста пятнадцати лет и не имеющего основного общего образования, общеобразовательная организация испрашивает письменное согласие на отчисление у родителей (законных представителей) обучающегося, комиссии по делам несовершеннолетних и защите их прав и органа местного самоуправления в сфере образования.</w:t>
      </w:r>
      <w:r w:rsidRPr="00195FA5">
        <w:rPr>
          <w:color w:val="1E2120"/>
        </w:rPr>
        <w:br/>
        <w:t xml:space="preserve">7.11. Отчисление из организации, осуществляющей образовательную деятельность, оформляется приказом директора школы с внесением соответствующих записей в </w:t>
      </w:r>
      <w:r w:rsidRPr="00195FA5">
        <w:rPr>
          <w:color w:val="1E2120"/>
        </w:rPr>
        <w:lastRenderedPageBreak/>
        <w:t>алфавитную книгу учета обучающихся.</w:t>
      </w:r>
      <w:r w:rsidRPr="00195FA5">
        <w:rPr>
          <w:color w:val="1E2120"/>
        </w:rPr>
        <w:br/>
        <w:t xml:space="preserve">7.12. </w:t>
      </w:r>
      <w:ins w:id="12" w:author="Unknown">
        <w:r w:rsidRPr="00195FA5">
          <w:rPr>
            <w:color w:val="1E2120"/>
            <w:u w:val="single"/>
          </w:rPr>
          <w:t>При отчислении организация, осуществляющая образовательную деятельность, выдает заявителю следующие документы:</w:t>
        </w:r>
      </w:ins>
    </w:p>
    <w:p w14:paraId="5A7C033D" w14:textId="77777777" w:rsidR="00010E67" w:rsidRPr="00195FA5" w:rsidRDefault="00195FA5" w:rsidP="00195FA5">
      <w:pPr>
        <w:numPr>
          <w:ilvl w:val="0"/>
          <w:numId w:val="20"/>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личное дело обучающегося;</w:t>
      </w:r>
    </w:p>
    <w:p w14:paraId="62951E83" w14:textId="77777777" w:rsidR="00010E67" w:rsidRPr="00195FA5" w:rsidRDefault="00195FA5" w:rsidP="00195FA5">
      <w:pPr>
        <w:numPr>
          <w:ilvl w:val="0"/>
          <w:numId w:val="20"/>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ведомость текущих оценок, которая подписывается директором школы и заверяется печатью;</w:t>
      </w:r>
    </w:p>
    <w:p w14:paraId="0DC08240" w14:textId="77777777" w:rsidR="00010E67" w:rsidRPr="00195FA5" w:rsidRDefault="00195FA5" w:rsidP="00195FA5">
      <w:pPr>
        <w:numPr>
          <w:ilvl w:val="0"/>
          <w:numId w:val="20"/>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документ об уровне образования (при его наличии);</w:t>
      </w:r>
    </w:p>
    <w:p w14:paraId="2D5191FD" w14:textId="77777777" w:rsidR="00010E67" w:rsidRPr="00195FA5" w:rsidRDefault="00195FA5" w:rsidP="00195FA5">
      <w:pPr>
        <w:numPr>
          <w:ilvl w:val="0"/>
          <w:numId w:val="20"/>
        </w:numPr>
        <w:spacing w:before="100" w:beforeAutospacing="1" w:after="100" w:afterAutospacing="1" w:line="360" w:lineRule="atLeast"/>
        <w:ind w:left="225"/>
        <w:jc w:val="both"/>
        <w:divId w:val="109974813"/>
        <w:rPr>
          <w:rFonts w:eastAsia="Times New Roman"/>
          <w:color w:val="1E2120"/>
        </w:rPr>
      </w:pPr>
      <w:r w:rsidRPr="00195FA5">
        <w:rPr>
          <w:rFonts w:eastAsia="Times New Roman"/>
          <w:color w:val="1E2120"/>
        </w:rPr>
        <w:t>медицинскую карту обучающегося.</w:t>
      </w:r>
    </w:p>
    <w:p w14:paraId="2D5A6E5A" w14:textId="77777777" w:rsidR="00010E67" w:rsidRPr="00195FA5" w:rsidRDefault="00195FA5" w:rsidP="00195FA5">
      <w:pPr>
        <w:pStyle w:val="a7"/>
        <w:spacing w:line="360" w:lineRule="atLeast"/>
        <w:jc w:val="both"/>
        <w:divId w:val="109974813"/>
        <w:rPr>
          <w:color w:val="1E2120"/>
        </w:rPr>
      </w:pPr>
      <w:r w:rsidRPr="00195FA5">
        <w:rPr>
          <w:color w:val="1E2120"/>
        </w:rPr>
        <w:t>7.13. Обучающимся, не прошедшим итоговой аттестации или получившим на итоговой аттестации неудовлетворительные результаты, а также обучающимся, освоившим часть образовательной программ и (или) отчисленным из организации выдается справка об обучении или периоде обучения установленного образца (приложение 1 к данному локальному акту).</w:t>
      </w:r>
      <w:r w:rsidRPr="00195FA5">
        <w:rPr>
          <w:color w:val="1E2120"/>
        </w:rPr>
        <w:br/>
        <w:t>7.14. Права и обязанности обучающегося, предусмотренные законодательством об образовании и локальными нормативными актами организации прекращаются с даты его отчисления из организации, осуществляющей образовательную деятельность.</w:t>
      </w:r>
      <w:r w:rsidRPr="00195FA5">
        <w:rPr>
          <w:color w:val="1E2120"/>
        </w:rPr>
        <w:br/>
        <w:t>7.15. Участникам ГИА, не прошедшим ГИА по обязательным учебным предметам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русскому языку и (или) математике базового уровня в сроки и в формах, устанавливаемых настоящим Порядком, но не ранее 1 сентября текущего года. Для повторного прохождения ГИА участники ГИА восстанавливаются в образовательной организации на срок, необходимый для прохождения ГИА (согласно п. 92 приказа Министерства просвещения РФ от 07.11.2018 №190/1512 «Об утверждении Порядка проведения государственной итоговой аттестации по образовательным программам среднего общего образования»).</w:t>
      </w:r>
    </w:p>
    <w:p w14:paraId="01484B90"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t>8. Порядок разрешения разногласий, возникающих при приеме, переводе, отчислении и исключении обучающихся</w:t>
      </w:r>
    </w:p>
    <w:p w14:paraId="4D87971F" w14:textId="77777777" w:rsidR="00010E67" w:rsidRPr="00195FA5" w:rsidRDefault="00195FA5" w:rsidP="00195FA5">
      <w:pPr>
        <w:pStyle w:val="a7"/>
        <w:spacing w:line="360" w:lineRule="atLeast"/>
        <w:jc w:val="both"/>
        <w:divId w:val="109974813"/>
        <w:rPr>
          <w:color w:val="1E2120"/>
        </w:rPr>
      </w:pPr>
      <w:r w:rsidRPr="00195FA5">
        <w:rPr>
          <w:color w:val="1E2120"/>
        </w:rPr>
        <w:t>8.1. В случае отказа гражданам в приеме и других разногласий при переводе, отчислении и исключении обучающихся родители (законные представители) имеют право обжаловать действия (бездействия) специалистов общеобразовательной организации. Обжалование осуществляется путем подачи письменного обращения или путем непосредственного обращения к директору школы, в органы, осуществляющие управление в сфере образования федерального, регионального, муниципального уровней, в органы местного самоуправления.</w:t>
      </w:r>
    </w:p>
    <w:p w14:paraId="65BD68DC" w14:textId="77777777" w:rsidR="00010E67" w:rsidRPr="00195FA5" w:rsidRDefault="00195FA5" w:rsidP="00195FA5">
      <w:pPr>
        <w:pStyle w:val="3"/>
        <w:jc w:val="both"/>
        <w:divId w:val="109974813"/>
        <w:rPr>
          <w:rFonts w:eastAsia="Times New Roman"/>
          <w:color w:val="1E2120"/>
          <w:sz w:val="24"/>
          <w:szCs w:val="24"/>
        </w:rPr>
      </w:pPr>
      <w:r w:rsidRPr="00195FA5">
        <w:rPr>
          <w:rFonts w:eastAsia="Times New Roman"/>
          <w:color w:val="1E2120"/>
          <w:sz w:val="24"/>
          <w:szCs w:val="24"/>
        </w:rPr>
        <w:lastRenderedPageBreak/>
        <w:t>9. Заключительные положения</w:t>
      </w:r>
    </w:p>
    <w:p w14:paraId="2E6CBB1B" w14:textId="77777777" w:rsidR="00010E67" w:rsidRPr="00195FA5" w:rsidRDefault="00195FA5" w:rsidP="00195FA5">
      <w:pPr>
        <w:pStyle w:val="a7"/>
        <w:spacing w:line="360" w:lineRule="atLeast"/>
        <w:jc w:val="both"/>
        <w:divId w:val="109974813"/>
        <w:rPr>
          <w:color w:val="1E2120"/>
        </w:rPr>
      </w:pPr>
      <w:r w:rsidRPr="00195FA5">
        <w:rPr>
          <w:color w:val="1E2120"/>
        </w:rPr>
        <w:t xml:space="preserve">9.1. Настоящее </w:t>
      </w:r>
      <w:r w:rsidRPr="00195FA5">
        <w:rPr>
          <w:rStyle w:val="a5"/>
          <w:color w:val="1E2120"/>
        </w:rPr>
        <w:t xml:space="preserve">Положение о правилах приема, перевода, выбытия и отчисления обучающихся </w:t>
      </w:r>
      <w:r w:rsidRPr="00195FA5">
        <w:rPr>
          <w:color w:val="1E2120"/>
        </w:rPr>
        <w:t>является локальным нормативным актом, принимается на Педагогическом совете школы и утверждается (либо вводится в действие) приказом директора организации, осуществляющей образовательную деятельность.</w:t>
      </w:r>
      <w:r w:rsidRPr="00195FA5">
        <w:rPr>
          <w:color w:val="1E2120"/>
        </w:rPr>
        <w:br/>
        <w:t>9.2.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w:t>
      </w:r>
      <w:r w:rsidRPr="00195FA5">
        <w:rPr>
          <w:color w:val="1E2120"/>
        </w:rPr>
        <w:br/>
        <w:t xml:space="preserve">9.3. </w:t>
      </w:r>
      <w:r w:rsidRPr="00195FA5">
        <w:rPr>
          <w:rStyle w:val="a5"/>
          <w:color w:val="1E2120"/>
        </w:rPr>
        <w:t>Положение о правилах приема, перевода, выбытия и отчисления обучающихся</w:t>
      </w:r>
      <w:r w:rsidRPr="00195FA5">
        <w:rPr>
          <w:color w:val="1E2120"/>
        </w:rPr>
        <w:t xml:space="preserve"> принимается на неопределенный срок. Изменения и дополнения к Положению принимаются в порядке, предусмотренном п.9.1. настоящего Положения.</w:t>
      </w:r>
      <w:r w:rsidRPr="00195FA5">
        <w:rPr>
          <w:color w:val="1E2120"/>
        </w:rPr>
        <w:br/>
        <w:t>9.4.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14:paraId="1C52C5F7" w14:textId="77777777" w:rsidR="00010E67" w:rsidRPr="00195FA5" w:rsidRDefault="00195FA5" w:rsidP="00195FA5">
      <w:pPr>
        <w:spacing w:after="75" w:line="360" w:lineRule="atLeast"/>
        <w:jc w:val="both"/>
        <w:divId w:val="1608350180"/>
        <w:rPr>
          <w:rFonts w:eastAsia="Times New Roman"/>
          <w:color w:val="1E2120"/>
        </w:rPr>
      </w:pPr>
      <w:r w:rsidRPr="00195FA5">
        <w:rPr>
          <w:rFonts w:eastAsia="Times New Roman"/>
          <w:color w:val="1E2120"/>
        </w:rPr>
        <w:t xml:space="preserve">  </w:t>
      </w:r>
    </w:p>
    <w:sectPr w:rsidR="00010E67" w:rsidRPr="00195FA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9CC4E" w14:textId="77777777" w:rsidR="00075AC4" w:rsidRDefault="00075AC4" w:rsidP="00075AC4">
      <w:r>
        <w:separator/>
      </w:r>
    </w:p>
  </w:endnote>
  <w:endnote w:type="continuationSeparator" w:id="0">
    <w:p w14:paraId="3BDDDB70" w14:textId="77777777" w:rsidR="00075AC4" w:rsidRDefault="00075AC4" w:rsidP="00075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6075"/>
      <w:docPartObj>
        <w:docPartGallery w:val="Page Numbers (Bottom of Page)"/>
        <w:docPartUnique/>
      </w:docPartObj>
    </w:sdtPr>
    <w:sdtContent>
      <w:p w14:paraId="16A229E4" w14:textId="07173D14" w:rsidR="00075AC4" w:rsidRDefault="00075AC4">
        <w:pPr>
          <w:pStyle w:val="ab"/>
          <w:jc w:val="right"/>
        </w:pPr>
        <w:r>
          <w:fldChar w:fldCharType="begin"/>
        </w:r>
        <w:r>
          <w:instrText>PAGE   \* MERGEFORMAT</w:instrText>
        </w:r>
        <w:r>
          <w:fldChar w:fldCharType="separate"/>
        </w:r>
        <w:r>
          <w:t>2</w:t>
        </w:r>
        <w:r>
          <w:fldChar w:fldCharType="end"/>
        </w:r>
      </w:p>
    </w:sdtContent>
  </w:sdt>
  <w:p w14:paraId="783A3FDA" w14:textId="77777777" w:rsidR="00075AC4" w:rsidRDefault="00075AC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0ADD5" w14:textId="77777777" w:rsidR="00075AC4" w:rsidRDefault="00075AC4" w:rsidP="00075AC4">
      <w:r>
        <w:separator/>
      </w:r>
    </w:p>
  </w:footnote>
  <w:footnote w:type="continuationSeparator" w:id="0">
    <w:p w14:paraId="62DECCFA" w14:textId="77777777" w:rsidR="00075AC4" w:rsidRDefault="00075AC4" w:rsidP="00075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C24E4"/>
    <w:multiLevelType w:val="multilevel"/>
    <w:tmpl w:val="DBAC0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B75508"/>
    <w:multiLevelType w:val="multilevel"/>
    <w:tmpl w:val="C742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065620"/>
    <w:multiLevelType w:val="multilevel"/>
    <w:tmpl w:val="B65C9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2625C6"/>
    <w:multiLevelType w:val="multilevel"/>
    <w:tmpl w:val="A664C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53F459F"/>
    <w:multiLevelType w:val="multilevel"/>
    <w:tmpl w:val="416C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356A27"/>
    <w:multiLevelType w:val="multilevel"/>
    <w:tmpl w:val="4A8E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C4440B8"/>
    <w:multiLevelType w:val="multilevel"/>
    <w:tmpl w:val="179CF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8BD34D4"/>
    <w:multiLevelType w:val="multilevel"/>
    <w:tmpl w:val="B59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F885768"/>
    <w:multiLevelType w:val="multilevel"/>
    <w:tmpl w:val="E11C8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0CC6702"/>
    <w:multiLevelType w:val="multilevel"/>
    <w:tmpl w:val="25A6A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1667577"/>
    <w:multiLevelType w:val="multilevel"/>
    <w:tmpl w:val="4CBAD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3B03E2C"/>
    <w:multiLevelType w:val="multilevel"/>
    <w:tmpl w:val="A6F4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8674085"/>
    <w:multiLevelType w:val="multilevel"/>
    <w:tmpl w:val="04929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9BE06C9"/>
    <w:multiLevelType w:val="multilevel"/>
    <w:tmpl w:val="E3A2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A4017E"/>
    <w:multiLevelType w:val="multilevel"/>
    <w:tmpl w:val="D90C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2977581"/>
    <w:multiLevelType w:val="multilevel"/>
    <w:tmpl w:val="4EE8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A75608D"/>
    <w:multiLevelType w:val="multilevel"/>
    <w:tmpl w:val="9324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E645424"/>
    <w:multiLevelType w:val="multilevel"/>
    <w:tmpl w:val="4CBC1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8C22DD"/>
    <w:multiLevelType w:val="multilevel"/>
    <w:tmpl w:val="520C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58C496E"/>
    <w:multiLevelType w:val="multilevel"/>
    <w:tmpl w:val="7BBC4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2"/>
  </w:num>
  <w:num w:numId="5">
    <w:abstractNumId w:val="17"/>
  </w:num>
  <w:num w:numId="6">
    <w:abstractNumId w:val="16"/>
  </w:num>
  <w:num w:numId="7">
    <w:abstractNumId w:val="15"/>
  </w:num>
  <w:num w:numId="8">
    <w:abstractNumId w:val="11"/>
  </w:num>
  <w:num w:numId="9">
    <w:abstractNumId w:val="13"/>
  </w:num>
  <w:num w:numId="10">
    <w:abstractNumId w:val="10"/>
  </w:num>
  <w:num w:numId="11">
    <w:abstractNumId w:val="8"/>
  </w:num>
  <w:num w:numId="12">
    <w:abstractNumId w:val="4"/>
  </w:num>
  <w:num w:numId="13">
    <w:abstractNumId w:val="9"/>
  </w:num>
  <w:num w:numId="14">
    <w:abstractNumId w:val="19"/>
  </w:num>
  <w:num w:numId="15">
    <w:abstractNumId w:val="6"/>
  </w:num>
  <w:num w:numId="16">
    <w:abstractNumId w:val="1"/>
  </w:num>
  <w:num w:numId="17">
    <w:abstractNumId w:val="5"/>
  </w:num>
  <w:num w:numId="18">
    <w:abstractNumId w:val="7"/>
  </w:num>
  <w:num w:numId="19">
    <w:abstractNumId w:val="18"/>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A5"/>
    <w:rsid w:val="00010E67"/>
    <w:rsid w:val="00075AC4"/>
    <w:rsid w:val="00195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5609C5"/>
  <w15:chartTrackingRefBased/>
  <w15:docId w15:val="{7F467B98-4DED-4E25-A954-B3FE77100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90" w:line="300" w:lineRule="auto"/>
      <w:outlineLvl w:val="0"/>
    </w:pPr>
    <w:rPr>
      <w:b/>
      <w:bCs/>
      <w:kern w:val="36"/>
      <w:sz w:val="48"/>
      <w:szCs w:val="48"/>
    </w:rPr>
  </w:style>
  <w:style w:type="paragraph" w:styleId="2">
    <w:name w:val="heading 2"/>
    <w:basedOn w:val="a"/>
    <w:link w:val="20"/>
    <w:uiPriority w:val="9"/>
    <w:qFormat/>
    <w:pPr>
      <w:spacing w:before="100" w:beforeAutospacing="1" w:after="150" w:line="300" w:lineRule="auto"/>
      <w:outlineLvl w:val="1"/>
    </w:pPr>
    <w:rPr>
      <w:b/>
      <w:bCs/>
      <w:sz w:val="39"/>
      <w:szCs w:val="39"/>
    </w:rPr>
  </w:style>
  <w:style w:type="paragraph" w:styleId="3">
    <w:name w:val="heading 3"/>
    <w:basedOn w:val="a"/>
    <w:link w:val="30"/>
    <w:uiPriority w:val="9"/>
    <w:qFormat/>
    <w:pPr>
      <w:spacing w:before="100" w:beforeAutospacing="1" w:line="300" w:lineRule="auto"/>
      <w:outlineLvl w:val="2"/>
    </w:pPr>
    <w:rPr>
      <w:b/>
      <w:bCs/>
      <w:sz w:val="30"/>
      <w:szCs w:val="30"/>
    </w:rPr>
  </w:style>
  <w:style w:type="paragraph" w:styleId="4">
    <w:name w:val="heading 4"/>
    <w:basedOn w:val="a"/>
    <w:link w:val="40"/>
    <w:uiPriority w:val="9"/>
    <w:qFormat/>
    <w:pPr>
      <w:spacing w:before="100" w:beforeAutospacing="1" w:after="90" w:line="300" w:lineRule="auto"/>
      <w:outlineLvl w:val="3"/>
    </w:pPr>
    <w:rPr>
      <w:b/>
      <w:bCs/>
    </w:rPr>
  </w:style>
  <w:style w:type="paragraph" w:styleId="5">
    <w:name w:val="heading 5"/>
    <w:basedOn w:val="a"/>
    <w:link w:val="50"/>
    <w:uiPriority w:val="9"/>
    <w:qFormat/>
    <w:pPr>
      <w:spacing w:before="100" w:beforeAutospacing="1" w:after="90" w:line="300" w:lineRule="auto"/>
      <w:outlineLvl w:val="4"/>
    </w:pPr>
    <w:rPr>
      <w:b/>
      <w:bCs/>
      <w:sz w:val="23"/>
      <w:szCs w:val="23"/>
    </w:rPr>
  </w:style>
  <w:style w:type="paragraph" w:styleId="6">
    <w:name w:val="heading 6"/>
    <w:basedOn w:val="a"/>
    <w:link w:val="60"/>
    <w:uiPriority w:val="9"/>
    <w:qFormat/>
    <w:pPr>
      <w:spacing w:before="100" w:beforeAutospacing="1" w:after="90" w:line="300" w:lineRule="auto"/>
      <w:outlineLvl w:val="5"/>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686215"/>
      <w:u w:val="none"/>
      <w:effect w:val="none"/>
    </w:rPr>
  </w:style>
  <w:style w:type="character" w:styleId="a4">
    <w:name w:val="FollowedHyperlink"/>
    <w:basedOn w:val="a0"/>
    <w:uiPriority w:val="99"/>
    <w:semiHidden/>
    <w:unhideWhenUsed/>
    <w:rPr>
      <w:strike w:val="0"/>
      <w:dstrike w:val="0"/>
      <w:color w:val="686215"/>
      <w:u w:val="none"/>
      <w:effect w:val="none"/>
    </w:rPr>
  </w:style>
  <w:style w:type="character" w:styleId="HTML">
    <w:name w:val="HTML Cite"/>
    <w:basedOn w:val="a0"/>
    <w:uiPriority w:val="99"/>
    <w:semiHidden/>
    <w:unhideWhenUsed/>
    <w:rPr>
      <w:i/>
      <w:iCs/>
    </w:rPr>
  </w:style>
  <w:style w:type="character" w:styleId="HTML0">
    <w:name w:val="HTML Code"/>
    <w:basedOn w:val="a0"/>
    <w:uiPriority w:val="99"/>
    <w:semiHidden/>
    <w:unhideWhenUsed/>
    <w:rPr>
      <w:rFonts w:ascii="Courier New" w:eastAsiaTheme="minorEastAsia" w:hAnsi="Courier New" w:cs="Courier New"/>
      <w:vanish w:val="0"/>
      <w:webHidden w:val="0"/>
      <w:sz w:val="20"/>
      <w:szCs w:val="20"/>
      <w:bdr w:val="single" w:sz="6" w:space="5" w:color="BBBBBB" w:frame="1"/>
      <w:shd w:val="clear" w:color="auto" w:fill="D8D8D8"/>
      <w:specVanish w:val="0"/>
    </w:rPr>
  </w:style>
  <w:style w:type="character" w:styleId="a5">
    <w:name w:val="Emphasis"/>
    <w:basedOn w:val="a0"/>
    <w:uiPriority w:val="20"/>
    <w:qFormat/>
    <w:rPr>
      <w:i/>
      <w:iCs/>
    </w:r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F5496" w:themeColor="accent1" w:themeShade="BF"/>
      <w:sz w:val="24"/>
      <w:szCs w:val="24"/>
    </w:rPr>
  </w:style>
  <w:style w:type="character" w:customStyle="1" w:styleId="50">
    <w:name w:val="Заголовок 5 Знак"/>
    <w:basedOn w:val="a0"/>
    <w:link w:val="5"/>
    <w:uiPriority w:val="9"/>
    <w:semiHidden/>
    <w:rPr>
      <w:rFonts w:asciiTheme="majorHAnsi" w:eastAsiaTheme="majorEastAsia" w:hAnsiTheme="majorHAnsi" w:cstheme="majorBidi"/>
      <w:color w:val="2F5496" w:themeColor="accent1" w:themeShade="BF"/>
      <w:sz w:val="24"/>
      <w:szCs w:val="24"/>
    </w:rPr>
  </w:style>
  <w:style w:type="character" w:customStyle="1" w:styleId="60">
    <w:name w:val="Заголовок 6 Знак"/>
    <w:basedOn w:val="a0"/>
    <w:link w:val="6"/>
    <w:uiPriority w:val="9"/>
    <w:semiHidden/>
    <w:rPr>
      <w:rFonts w:asciiTheme="majorHAnsi" w:eastAsiaTheme="majorEastAsia" w:hAnsiTheme="majorHAnsi" w:cstheme="majorBidi"/>
      <w:color w:val="1F3763" w:themeColor="accent1" w:themeShade="7F"/>
      <w:sz w:val="24"/>
      <w:szCs w:val="24"/>
    </w:rPr>
  </w:style>
  <w:style w:type="paragraph" w:styleId="HTML1">
    <w:name w:val="HTML Preformatted"/>
    <w:basedOn w:val="a"/>
    <w:link w:val="HTML2"/>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pPr>
    <w:rPr>
      <w:rFonts w:ascii="Courier New" w:hAnsi="Courier New" w:cs="Courier New"/>
    </w:rPr>
  </w:style>
  <w:style w:type="character" w:customStyle="1" w:styleId="HTML2">
    <w:name w:val="Стандартный HTML Знак"/>
    <w:basedOn w:val="a0"/>
    <w:link w:val="HTML1"/>
    <w:uiPriority w:val="99"/>
    <w:semiHidden/>
    <w:rPr>
      <w:rFonts w:ascii="Consolas" w:eastAsiaTheme="minorEastAsia" w:hAnsi="Consolas"/>
    </w:rPr>
  </w:style>
  <w:style w:type="character" w:styleId="a6">
    <w:name w:val="Strong"/>
    <w:basedOn w:val="a0"/>
    <w:uiPriority w:val="22"/>
    <w:qFormat/>
    <w:rPr>
      <w:b/>
      <w:bCs/>
    </w:rPr>
  </w:style>
  <w:style w:type="paragraph" w:customStyle="1" w:styleId="msonormal0">
    <w:name w:val="msonormal"/>
    <w:basedOn w:val="a"/>
    <w:pPr>
      <w:spacing w:before="100" w:beforeAutospacing="1" w:after="100" w:afterAutospacing="1"/>
    </w:pPr>
  </w:style>
  <w:style w:type="paragraph" w:styleId="a7">
    <w:name w:val="Normal (Web)"/>
    <w:basedOn w:val="a"/>
    <w:uiPriority w:val="99"/>
    <w:semiHidden/>
    <w:unhideWhenUsed/>
    <w:pPr>
      <w:spacing w:before="100" w:beforeAutospacing="1" w:after="100" w:afterAutospacing="1"/>
    </w:pPr>
  </w:style>
  <w:style w:type="paragraph" w:customStyle="1" w:styleId="error">
    <w:name w:val="error"/>
    <w:basedOn w:val="a"/>
    <w:pPr>
      <w:spacing w:before="100" w:beforeAutospacing="1" w:after="100" w:afterAutospacing="1"/>
    </w:pPr>
    <w:rPr>
      <w:color w:val="8C2E0B"/>
    </w:rPr>
  </w:style>
  <w:style w:type="paragraph" w:customStyle="1" w:styleId="tabledrag-toggle-weight-wrapper">
    <w:name w:val="tabledrag-toggle-weight-wrapper"/>
    <w:basedOn w:val="a"/>
    <w:pPr>
      <w:spacing w:before="100" w:beforeAutospacing="1" w:after="100" w:afterAutospacing="1"/>
      <w:jc w:val="right"/>
    </w:pPr>
  </w:style>
  <w:style w:type="paragraph" w:customStyle="1" w:styleId="ajax-progress-bar">
    <w:name w:val="ajax-progress-bar"/>
    <w:basedOn w:val="a"/>
    <w:pPr>
      <w:spacing w:before="100" w:beforeAutospacing="1" w:after="100" w:afterAutospacing="1"/>
    </w:pPr>
  </w:style>
  <w:style w:type="paragraph" w:customStyle="1" w:styleId="nowrap">
    <w:name w:val="nowrap"/>
    <w:basedOn w:val="a"/>
    <w:pPr>
      <w:spacing w:before="100" w:beforeAutospacing="1" w:after="100" w:afterAutospacing="1"/>
    </w:pPr>
  </w:style>
  <w:style w:type="paragraph" w:customStyle="1" w:styleId="element-hidden">
    <w:name w:val="element-hidden"/>
    <w:basedOn w:val="a"/>
    <w:pPr>
      <w:spacing w:before="100" w:beforeAutospacing="1" w:after="100" w:afterAutospacing="1"/>
    </w:pPr>
    <w:rPr>
      <w:vanish/>
    </w:rPr>
  </w:style>
  <w:style w:type="paragraph" w:customStyle="1" w:styleId="element-invisible">
    <w:name w:val="element-invisible"/>
    <w:basedOn w:val="a"/>
    <w:pPr>
      <w:spacing w:before="100" w:beforeAutospacing="1" w:after="100" w:afterAutospacing="1"/>
    </w:pPr>
  </w:style>
  <w:style w:type="paragraph" w:customStyle="1" w:styleId="breadcrumb">
    <w:name w:val="breadcrumb"/>
    <w:basedOn w:val="a"/>
    <w:pPr>
      <w:pBdr>
        <w:bottom w:val="single" w:sz="6" w:space="0" w:color="EEEEEE"/>
      </w:pBdr>
      <w:spacing w:after="150"/>
      <w:ind w:left="300" w:right="300"/>
    </w:pPr>
  </w:style>
  <w:style w:type="paragraph" w:customStyle="1" w:styleId="ok">
    <w:name w:val="ok"/>
    <w:basedOn w:val="a"/>
    <w:pPr>
      <w:spacing w:before="100" w:beforeAutospacing="1" w:after="100" w:afterAutospacing="1"/>
    </w:pPr>
    <w:rPr>
      <w:color w:val="234600"/>
    </w:rPr>
  </w:style>
  <w:style w:type="paragraph" w:customStyle="1" w:styleId="warning">
    <w:name w:val="warning"/>
    <w:basedOn w:val="a"/>
    <w:pPr>
      <w:spacing w:before="100" w:beforeAutospacing="1" w:after="100" w:afterAutospacing="1"/>
    </w:pPr>
    <w:rPr>
      <w:color w:val="884400"/>
    </w:rPr>
  </w:style>
  <w:style w:type="paragraph" w:customStyle="1" w:styleId="form-item">
    <w:name w:val="form-item"/>
    <w:basedOn w:val="a"/>
    <w:pPr>
      <w:spacing w:before="30" w:after="240"/>
    </w:pPr>
  </w:style>
  <w:style w:type="paragraph" w:customStyle="1" w:styleId="form-actions">
    <w:name w:val="form-actions"/>
    <w:basedOn w:val="a"/>
    <w:pPr>
      <w:spacing w:before="240" w:after="240"/>
    </w:pPr>
  </w:style>
  <w:style w:type="paragraph" w:customStyle="1" w:styleId="marker">
    <w:name w:val="marker"/>
    <w:basedOn w:val="a"/>
    <w:pPr>
      <w:spacing w:before="100" w:beforeAutospacing="1" w:after="100" w:afterAutospacing="1"/>
    </w:pPr>
    <w:rPr>
      <w:color w:val="FF0000"/>
    </w:rPr>
  </w:style>
  <w:style w:type="paragraph" w:customStyle="1" w:styleId="form-required">
    <w:name w:val="form-required"/>
    <w:basedOn w:val="a"/>
    <w:pPr>
      <w:spacing w:before="100" w:beforeAutospacing="1" w:after="100" w:afterAutospacing="1"/>
    </w:pPr>
    <w:rPr>
      <w:color w:val="FF0000"/>
    </w:rPr>
  </w:style>
  <w:style w:type="paragraph" w:customStyle="1" w:styleId="more-link">
    <w:name w:val="more-link"/>
    <w:basedOn w:val="a"/>
    <w:pPr>
      <w:spacing w:before="100" w:beforeAutospacing="1" w:after="100" w:afterAutospacing="1"/>
      <w:jc w:val="right"/>
    </w:pPr>
  </w:style>
  <w:style w:type="paragraph" w:customStyle="1" w:styleId="more-help-link">
    <w:name w:val="more-help-link"/>
    <w:basedOn w:val="a"/>
    <w:pPr>
      <w:spacing w:before="100" w:beforeAutospacing="1" w:after="100" w:afterAutospacing="1"/>
      <w:jc w:val="right"/>
    </w:pPr>
  </w:style>
  <w:style w:type="paragraph" w:customStyle="1" w:styleId="pager-current">
    <w:name w:val="pager-current"/>
    <w:basedOn w:val="a"/>
    <w:pPr>
      <w:spacing w:before="100" w:beforeAutospacing="1" w:after="100" w:afterAutospacing="1"/>
    </w:pPr>
    <w:rPr>
      <w:b/>
      <w:bCs/>
    </w:rPr>
  </w:style>
  <w:style w:type="paragraph" w:customStyle="1" w:styleId="tabledrag-toggle-weight">
    <w:name w:val="tabledrag-toggle-weight"/>
    <w:basedOn w:val="a"/>
    <w:pPr>
      <w:spacing w:before="100" w:beforeAutospacing="1" w:after="100" w:afterAutospacing="1"/>
    </w:pPr>
    <w:rPr>
      <w:sz w:val="22"/>
      <w:szCs w:val="22"/>
    </w:rPr>
  </w:style>
  <w:style w:type="paragraph" w:customStyle="1" w:styleId="progress">
    <w:name w:val="progress"/>
    <w:basedOn w:val="a"/>
    <w:pPr>
      <w:spacing w:before="100" w:beforeAutospacing="1" w:after="100" w:afterAutospacing="1"/>
    </w:pPr>
    <w:rPr>
      <w:b/>
      <w:bCs/>
    </w:rPr>
  </w:style>
  <w:style w:type="paragraph" w:customStyle="1" w:styleId="indented">
    <w:name w:val="indented"/>
    <w:basedOn w:val="a"/>
    <w:pPr>
      <w:spacing w:before="100" w:beforeAutospacing="1" w:after="100" w:afterAutospacing="1"/>
      <w:ind w:left="375"/>
    </w:pPr>
  </w:style>
  <w:style w:type="paragraph" w:customStyle="1" w:styleId="comment-unpublished">
    <w:name w:val="comment-unpublished"/>
    <w:basedOn w:val="a"/>
    <w:pPr>
      <w:shd w:val="clear" w:color="auto" w:fill="FFF4F4"/>
      <w:spacing w:before="100" w:beforeAutospacing="1" w:after="100" w:afterAutospacing="1"/>
    </w:pPr>
  </w:style>
  <w:style w:type="paragraph" w:customStyle="1" w:styleId="comment-preview">
    <w:name w:val="comment-preview"/>
    <w:basedOn w:val="a"/>
    <w:pPr>
      <w:shd w:val="clear" w:color="auto" w:fill="FFFFEA"/>
      <w:spacing w:before="100" w:beforeAutospacing="1" w:after="100" w:afterAutospacing="1"/>
    </w:pPr>
  </w:style>
  <w:style w:type="paragraph" w:customStyle="1" w:styleId="node-unpublished">
    <w:name w:val="node-unpublished"/>
    <w:basedOn w:val="a"/>
    <w:pPr>
      <w:shd w:val="clear" w:color="auto" w:fill="FFF4F4"/>
      <w:spacing w:before="100" w:beforeAutospacing="1" w:after="100" w:afterAutospacing="1"/>
    </w:pPr>
  </w:style>
  <w:style w:type="paragraph" w:customStyle="1" w:styleId="search-form">
    <w:name w:val="search-form"/>
    <w:basedOn w:val="a"/>
    <w:pPr>
      <w:spacing w:before="100" w:beforeAutospacing="1" w:after="240"/>
    </w:pPr>
  </w:style>
  <w:style w:type="paragraph" w:customStyle="1" w:styleId="download-table-row">
    <w:name w:val="download-table-row"/>
    <w:basedOn w:val="a"/>
    <w:pPr>
      <w:spacing w:before="100" w:beforeAutospacing="1" w:after="100" w:afterAutospacing="1"/>
      <w:textAlignment w:val="top"/>
    </w:pPr>
  </w:style>
  <w:style w:type="paragraph" w:customStyle="1" w:styleId="download-table-index">
    <w:name w:val="download-table-index"/>
    <w:basedOn w:val="a"/>
    <w:pPr>
      <w:spacing w:before="100" w:beforeAutospacing="1" w:after="100" w:afterAutospacing="1"/>
    </w:pPr>
  </w:style>
  <w:style w:type="paragraph" w:customStyle="1" w:styleId="duration">
    <w:name w:val="duration"/>
    <w:basedOn w:val="a"/>
    <w:pPr>
      <w:spacing w:before="100" w:beforeAutospacing="1" w:after="100" w:afterAutospacing="1"/>
    </w:pPr>
  </w:style>
  <w:style w:type="paragraph" w:customStyle="1" w:styleId="uc-file-directory-view">
    <w:name w:val="uc-file-directory-view"/>
    <w:basedOn w:val="a"/>
    <w:pPr>
      <w:spacing w:before="100" w:beforeAutospacing="1" w:after="100" w:afterAutospacing="1"/>
    </w:pPr>
    <w:rPr>
      <w:b/>
      <w:bCs/>
      <w:i/>
      <w:iCs/>
    </w:rPr>
  </w:style>
  <w:style w:type="paragraph" w:customStyle="1" w:styleId="order-overview-form">
    <w:name w:val="order-overview-form"/>
    <w:basedOn w:val="a"/>
    <w:pPr>
      <w:spacing w:before="100" w:beforeAutospacing="1" w:after="100" w:afterAutospacing="1"/>
    </w:pPr>
  </w:style>
  <w:style w:type="paragraph" w:customStyle="1" w:styleId="uc-orders-table">
    <w:name w:val="uc-orders-table"/>
    <w:basedOn w:val="a"/>
    <w:pPr>
      <w:spacing w:before="100" w:beforeAutospacing="1" w:after="100" w:afterAutospacing="1"/>
    </w:pPr>
  </w:style>
  <w:style w:type="paragraph" w:customStyle="1" w:styleId="order-admin-icons">
    <w:name w:val="order-admin-icons"/>
    <w:basedOn w:val="a"/>
    <w:pPr>
      <w:spacing w:before="100" w:beforeAutospacing="1" w:after="100" w:afterAutospacing="1"/>
      <w:ind w:left="30"/>
    </w:pPr>
  </w:style>
  <w:style w:type="paragraph" w:customStyle="1" w:styleId="order-pane">
    <w:name w:val="order-pane"/>
    <w:basedOn w:val="a"/>
    <w:pPr>
      <w:pBdr>
        <w:top w:val="single" w:sz="6" w:space="6" w:color="BBBBBB"/>
        <w:left w:val="single" w:sz="6" w:space="6" w:color="BBBBBB"/>
        <w:bottom w:val="single" w:sz="6" w:space="6" w:color="BBBBBB"/>
        <w:right w:val="single" w:sz="6" w:space="6" w:color="BBBBBB"/>
      </w:pBdr>
      <w:spacing w:before="120" w:after="120" w:line="264" w:lineRule="atLeast"/>
      <w:ind w:left="120" w:right="120"/>
    </w:pPr>
  </w:style>
  <w:style w:type="paragraph" w:customStyle="1" w:styleId="order-pane-title">
    <w:name w:val="order-pane-title"/>
    <w:basedOn w:val="a"/>
    <w:pPr>
      <w:spacing w:before="100" w:beforeAutospacing="1" w:after="100" w:afterAutospacing="1"/>
    </w:pPr>
    <w:rPr>
      <w:b/>
      <w:bCs/>
    </w:rPr>
  </w:style>
  <w:style w:type="paragraph" w:customStyle="1" w:styleId="abs-left">
    <w:name w:val="abs-left"/>
    <w:basedOn w:val="a"/>
    <w:pPr>
      <w:spacing w:before="100" w:beforeAutospacing="1" w:after="100" w:afterAutospacing="1"/>
    </w:pPr>
  </w:style>
  <w:style w:type="paragraph" w:customStyle="1" w:styleId="abs-right">
    <w:name w:val="abs-right"/>
    <w:basedOn w:val="a"/>
    <w:pPr>
      <w:spacing w:before="100" w:beforeAutospacing="1" w:after="100" w:afterAutospacing="1"/>
    </w:pPr>
  </w:style>
  <w:style w:type="paragraph" w:customStyle="1" w:styleId="text-center">
    <w:name w:val="text-center"/>
    <w:basedOn w:val="a"/>
    <w:pPr>
      <w:spacing w:before="100" w:beforeAutospacing="1" w:after="100" w:afterAutospacing="1"/>
      <w:jc w:val="center"/>
    </w:pPr>
  </w:style>
  <w:style w:type="paragraph" w:customStyle="1" w:styleId="full-width">
    <w:name w:val="full-width"/>
    <w:basedOn w:val="a"/>
    <w:pPr>
      <w:spacing w:before="100" w:beforeAutospacing="1" w:after="100" w:afterAutospacing="1"/>
    </w:pPr>
  </w:style>
  <w:style w:type="paragraph" w:customStyle="1" w:styleId="order-edit-table">
    <w:name w:val="order-edit-table"/>
    <w:basedOn w:val="a"/>
    <w:pPr>
      <w:spacing w:before="100" w:beforeAutospacing="1" w:after="100" w:afterAutospacing="1"/>
    </w:pPr>
  </w:style>
  <w:style w:type="paragraph" w:customStyle="1" w:styleId="address-select-box">
    <w:name w:val="address-select-box"/>
    <w:basedOn w:val="a"/>
    <w:pPr>
      <w:pBdr>
        <w:top w:val="single" w:sz="6" w:space="0" w:color="999999"/>
        <w:left w:val="single" w:sz="6" w:space="12" w:color="999999"/>
        <w:bottom w:val="single" w:sz="6" w:space="12" w:color="999999"/>
        <w:right w:val="single" w:sz="6" w:space="0" w:color="999999"/>
      </w:pBdr>
      <w:shd w:val="clear" w:color="auto" w:fill="DDDDDD"/>
      <w:spacing w:before="100" w:beforeAutospacing="1" w:after="240"/>
    </w:pPr>
  </w:style>
  <w:style w:type="paragraph" w:customStyle="1" w:styleId="customer-select-box">
    <w:name w:val="customer-select-box"/>
    <w:basedOn w:val="a"/>
    <w:pPr>
      <w:pBdr>
        <w:top w:val="single" w:sz="6" w:space="12" w:color="999999"/>
        <w:left w:val="single" w:sz="6" w:space="12" w:color="999999"/>
        <w:bottom w:val="single" w:sz="6" w:space="12" w:color="999999"/>
        <w:right w:val="single" w:sz="6" w:space="12" w:color="999999"/>
      </w:pBdr>
      <w:shd w:val="clear" w:color="auto" w:fill="DDDDDD"/>
      <w:spacing w:before="240" w:after="100" w:afterAutospacing="1"/>
    </w:pPr>
  </w:style>
  <w:style w:type="paragraph" w:customStyle="1" w:styleId="line-item-table">
    <w:name w:val="line-item-table"/>
    <w:basedOn w:val="a"/>
    <w:pPr>
      <w:spacing w:before="100" w:beforeAutospacing="1" w:after="100" w:afterAutospacing="1"/>
    </w:pPr>
  </w:style>
  <w:style w:type="paragraph" w:customStyle="1" w:styleId="expiration">
    <w:name w:val="expiration"/>
    <w:basedOn w:val="a"/>
    <w:pPr>
      <w:spacing w:before="100" w:beforeAutospacing="1" w:after="100" w:afterAutospacing="1"/>
    </w:pPr>
  </w:style>
  <w:style w:type="paragraph" w:customStyle="1" w:styleId="uc-price">
    <w:name w:val="uc-price"/>
    <w:basedOn w:val="a"/>
    <w:pPr>
      <w:spacing w:before="100" w:beforeAutospacing="1" w:after="100" w:afterAutospacing="1"/>
    </w:pPr>
  </w:style>
  <w:style w:type="paragraph" w:customStyle="1" w:styleId="uc-default-submit">
    <w:name w:val="uc-default-submit"/>
    <w:basedOn w:val="a"/>
    <w:pPr>
      <w:spacing w:before="100" w:beforeAutospacing="1" w:after="100" w:afterAutospacing="1"/>
    </w:pPr>
  </w:style>
  <w:style w:type="paragraph" w:customStyle="1" w:styleId="ubercart-throbber">
    <w:name w:val="ubercart-throbber"/>
    <w:basedOn w:val="a"/>
    <w:pPr>
      <w:spacing w:before="100" w:beforeAutospacing="1" w:after="100" w:afterAutospacing="1"/>
    </w:pPr>
  </w:style>
  <w:style w:type="paragraph" w:customStyle="1" w:styleId="password-strength">
    <w:name w:val="password-strength"/>
    <w:basedOn w:val="a"/>
    <w:pPr>
      <w:spacing w:before="336" w:after="100" w:afterAutospacing="1"/>
    </w:pPr>
  </w:style>
  <w:style w:type="paragraph" w:customStyle="1" w:styleId="password-strength-title">
    <w:name w:val="password-strength-title"/>
    <w:basedOn w:val="a"/>
    <w:pPr>
      <w:spacing w:before="100" w:beforeAutospacing="1" w:after="100" w:afterAutospacing="1"/>
    </w:pPr>
  </w:style>
  <w:style w:type="paragraph" w:customStyle="1" w:styleId="password-strength-text">
    <w:name w:val="password-strength-text"/>
    <w:basedOn w:val="a"/>
    <w:pPr>
      <w:spacing w:before="100" w:beforeAutospacing="1" w:after="100" w:afterAutospacing="1"/>
    </w:pPr>
    <w:rPr>
      <w:b/>
      <w:bCs/>
    </w:rPr>
  </w:style>
  <w:style w:type="paragraph" w:customStyle="1" w:styleId="password-indicator">
    <w:name w:val="password-indicator"/>
    <w:basedOn w:val="a"/>
    <w:pPr>
      <w:shd w:val="clear" w:color="auto" w:fill="C4C4C4"/>
      <w:spacing w:before="100" w:beforeAutospacing="1" w:after="100" w:afterAutospacing="1"/>
    </w:pPr>
  </w:style>
  <w:style w:type="paragraph" w:customStyle="1" w:styleId="confirm-parent">
    <w:name w:val="confirm-parent"/>
    <w:basedOn w:val="a"/>
  </w:style>
  <w:style w:type="paragraph" w:customStyle="1" w:styleId="password-parent">
    <w:name w:val="password-parent"/>
    <w:basedOn w:val="a"/>
  </w:style>
  <w:style w:type="paragraph" w:customStyle="1" w:styleId="profile">
    <w:name w:val="profile"/>
    <w:basedOn w:val="a"/>
    <w:pPr>
      <w:spacing w:before="369" w:after="369"/>
    </w:pPr>
  </w:style>
  <w:style w:type="paragraph" w:customStyle="1" w:styleId="views-exposed-widgets">
    <w:name w:val="views-exposed-widgets"/>
    <w:basedOn w:val="a"/>
    <w:pPr>
      <w:spacing w:before="100" w:beforeAutospacing="1" w:after="120"/>
    </w:pPr>
  </w:style>
  <w:style w:type="paragraph" w:customStyle="1" w:styleId="views-align-left">
    <w:name w:val="views-align-left"/>
    <w:basedOn w:val="a"/>
    <w:pPr>
      <w:spacing w:before="100" w:beforeAutospacing="1" w:after="100" w:afterAutospacing="1"/>
    </w:pPr>
  </w:style>
  <w:style w:type="paragraph" w:customStyle="1" w:styleId="views-align-right">
    <w:name w:val="views-align-right"/>
    <w:basedOn w:val="a"/>
    <w:pPr>
      <w:spacing w:before="100" w:beforeAutospacing="1" w:after="100" w:afterAutospacing="1"/>
      <w:jc w:val="right"/>
    </w:pPr>
  </w:style>
  <w:style w:type="paragraph" w:customStyle="1" w:styleId="views-align-center">
    <w:name w:val="views-align-center"/>
    <w:basedOn w:val="a"/>
    <w:pPr>
      <w:spacing w:before="100" w:beforeAutospacing="1" w:after="100" w:afterAutospacing="1"/>
      <w:jc w:val="center"/>
    </w:pPr>
  </w:style>
  <w:style w:type="paragraph" w:customStyle="1" w:styleId="ctools-locked">
    <w:name w:val="ctools-locked"/>
    <w:basedOn w:val="a"/>
    <w:pPr>
      <w:pBdr>
        <w:top w:val="single" w:sz="6" w:space="12" w:color="FF0000"/>
        <w:left w:val="single" w:sz="6" w:space="12" w:color="FF0000"/>
        <w:bottom w:val="single" w:sz="6" w:space="12" w:color="FF0000"/>
        <w:right w:val="single" w:sz="6" w:space="12" w:color="FF0000"/>
      </w:pBdr>
      <w:spacing w:before="100" w:beforeAutospacing="1" w:after="100" w:afterAutospacing="1"/>
    </w:pPr>
    <w:rPr>
      <w:color w:val="FF0000"/>
    </w:rPr>
  </w:style>
  <w:style w:type="paragraph" w:customStyle="1" w:styleId="ctools-owns-lock">
    <w:name w:val="ctools-owns-lock"/>
    <w:basedOn w:val="a"/>
    <w:pPr>
      <w:pBdr>
        <w:top w:val="single" w:sz="6" w:space="12" w:color="F0C020"/>
        <w:left w:val="single" w:sz="6" w:space="12" w:color="F0C020"/>
        <w:bottom w:val="single" w:sz="6" w:space="12" w:color="F0C020"/>
        <w:right w:val="single" w:sz="6" w:space="12" w:color="F0C020"/>
      </w:pBdr>
      <w:shd w:val="clear" w:color="auto" w:fill="FFFFDD"/>
      <w:spacing w:before="100" w:beforeAutospacing="1" w:after="100" w:afterAutospacing="1"/>
    </w:pPr>
  </w:style>
  <w:style w:type="paragraph" w:customStyle="1" w:styleId="clear">
    <w:name w:val="clear"/>
    <w:basedOn w:val="a"/>
    <w:pPr>
      <w:spacing w:before="100" w:beforeAutospacing="1" w:after="100" w:afterAutospacing="1"/>
    </w:pPr>
  </w:style>
  <w:style w:type="paragraph" w:customStyle="1" w:styleId="img-border">
    <w:name w:val="img-border"/>
    <w:basedOn w:val="a"/>
    <w:pPr>
      <w:pBdr>
        <w:top w:val="single" w:sz="6" w:space="0" w:color="DDDCDC"/>
        <w:left w:val="single" w:sz="6" w:space="0" w:color="DDDCDC"/>
        <w:bottom w:val="single" w:sz="6" w:space="0" w:color="DDDCDC"/>
        <w:right w:val="single" w:sz="6" w:space="0" w:color="DDDCDC"/>
      </w:pBdr>
      <w:spacing w:before="100" w:beforeAutospacing="1" w:after="100" w:afterAutospacing="1"/>
    </w:pPr>
  </w:style>
  <w:style w:type="paragraph" w:customStyle="1" w:styleId="menuwrapper">
    <w:name w:val="menu_wrapper"/>
    <w:basedOn w:val="a"/>
    <w:pPr>
      <w:pBdr>
        <w:top w:val="single" w:sz="6" w:space="0" w:color="FFFFFF"/>
        <w:bottom w:val="single" w:sz="6" w:space="0" w:color="FFFFFF"/>
      </w:pBdr>
      <w:shd w:val="clear" w:color="auto" w:fill="000428"/>
      <w:spacing w:before="100" w:beforeAutospacing="1" w:after="100" w:afterAutospacing="1"/>
    </w:pPr>
  </w:style>
  <w:style w:type="paragraph" w:customStyle="1" w:styleId="drop-down-toggle">
    <w:name w:val="drop-down-toggle"/>
    <w:basedOn w:val="a"/>
    <w:pPr>
      <w:pBdr>
        <w:top w:val="single" w:sz="18" w:space="0" w:color="AAAAAA"/>
        <w:left w:val="single" w:sz="18" w:space="0" w:color="AAAAAA"/>
        <w:bottom w:val="single" w:sz="18" w:space="0" w:color="AAAAAA"/>
        <w:right w:val="single" w:sz="18" w:space="0" w:color="AAAAAA"/>
      </w:pBdr>
      <w:shd w:val="clear" w:color="auto" w:fill="333333"/>
      <w:spacing w:before="100" w:beforeAutospacing="1" w:after="100" w:afterAutospacing="1"/>
    </w:pPr>
    <w:rPr>
      <w:vanish/>
    </w:rPr>
  </w:style>
  <w:style w:type="paragraph" w:customStyle="1" w:styleId="drop-down-arrow">
    <w:name w:val="drop-down-arrow"/>
    <w:basedOn w:val="a"/>
    <w:pPr>
      <w:pBdr>
        <w:top w:val="single" w:sz="36" w:space="0" w:color="AAAAAA"/>
      </w:pBdr>
      <w:spacing w:before="120"/>
      <w:ind w:left="75"/>
    </w:pPr>
  </w:style>
  <w:style w:type="paragraph" w:customStyle="1" w:styleId="nivo-caption">
    <w:name w:val="nivo-caption"/>
    <w:basedOn w:val="a"/>
    <w:pPr>
      <w:shd w:val="clear" w:color="auto" w:fill="000000"/>
      <w:spacing w:before="100" w:beforeAutospacing="1" w:after="100" w:afterAutospacing="1" w:line="330" w:lineRule="atLeast"/>
    </w:pPr>
    <w:rPr>
      <w:rFonts w:ascii="Arial" w:hAnsi="Arial" w:cs="Arial"/>
    </w:rPr>
  </w:style>
  <w:style w:type="paragraph" w:customStyle="1" w:styleId="slides">
    <w:name w:val="slides"/>
    <w:basedOn w:val="a"/>
  </w:style>
  <w:style w:type="paragraph" w:customStyle="1" w:styleId="flex-control-nav">
    <w:name w:val="flex-control-nav"/>
    <w:basedOn w:val="a"/>
    <w:pPr>
      <w:jc w:val="center"/>
    </w:pPr>
  </w:style>
  <w:style w:type="paragraph" w:customStyle="1" w:styleId="content-sidebar-wrap">
    <w:name w:val="content-sidebar-wrap"/>
    <w:basedOn w:val="a"/>
    <w:pPr>
      <w:spacing w:before="100" w:beforeAutospacing="1" w:after="100" w:afterAutospacing="1"/>
    </w:pPr>
  </w:style>
  <w:style w:type="paragraph" w:customStyle="1" w:styleId="node">
    <w:name w:val="node"/>
    <w:basedOn w:val="a"/>
    <w:pPr>
      <w:spacing w:before="300" w:after="300"/>
    </w:pPr>
  </w:style>
  <w:style w:type="paragraph" w:customStyle="1" w:styleId="page-title">
    <w:name w:val="page-title"/>
    <w:basedOn w:val="a"/>
    <w:pPr>
      <w:spacing w:before="100" w:beforeAutospacing="1" w:after="100" w:afterAutospacing="1"/>
    </w:pPr>
    <w:rPr>
      <w:color w:val="000000"/>
      <w:sz w:val="36"/>
      <w:szCs w:val="36"/>
    </w:rPr>
  </w:style>
  <w:style w:type="paragraph" w:customStyle="1" w:styleId="node-page">
    <w:name w:val="node-page"/>
    <w:basedOn w:val="a"/>
    <w:pPr>
      <w:spacing w:before="100" w:beforeAutospacing="1" w:after="100" w:afterAutospacing="1" w:line="312" w:lineRule="auto"/>
      <w:jc w:val="both"/>
    </w:pPr>
    <w:rPr>
      <w:sz w:val="27"/>
      <w:szCs w:val="27"/>
    </w:rPr>
  </w:style>
  <w:style w:type="paragraph" w:customStyle="1" w:styleId="node-page-list">
    <w:name w:val="node-page-list"/>
    <w:basedOn w:val="a"/>
    <w:pPr>
      <w:spacing w:before="100" w:beforeAutospacing="1" w:after="100" w:afterAutospacing="1" w:line="312" w:lineRule="auto"/>
      <w:jc w:val="both"/>
    </w:pPr>
    <w:rPr>
      <w:sz w:val="27"/>
      <w:szCs w:val="27"/>
    </w:rPr>
  </w:style>
  <w:style w:type="paragraph" w:customStyle="1" w:styleId="node-page-vopros">
    <w:name w:val="node-page-vopros"/>
    <w:basedOn w:val="a"/>
    <w:pPr>
      <w:spacing w:before="100" w:beforeAutospacing="1" w:after="100" w:afterAutospacing="1" w:line="312" w:lineRule="auto"/>
      <w:jc w:val="both"/>
    </w:pPr>
    <w:rPr>
      <w:sz w:val="27"/>
      <w:szCs w:val="27"/>
    </w:rPr>
  </w:style>
  <w:style w:type="paragraph" w:customStyle="1" w:styleId="region-front-welcome">
    <w:name w:val="region-front-welcome"/>
    <w:basedOn w:val="a"/>
    <w:pPr>
      <w:spacing w:before="3" w:after="100" w:afterAutospacing="1"/>
    </w:pPr>
  </w:style>
  <w:style w:type="paragraph" w:customStyle="1" w:styleId="submitted">
    <w:name w:val="submitted"/>
    <w:basedOn w:val="a"/>
    <w:pPr>
      <w:pBdr>
        <w:top w:val="single" w:sz="6" w:space="3" w:color="DDDDDD"/>
        <w:left w:val="single" w:sz="6" w:space="7" w:color="DDDDDD"/>
        <w:bottom w:val="single" w:sz="6" w:space="3" w:color="DDDDDD"/>
        <w:right w:val="single" w:sz="6" w:space="7" w:color="DDDDDD"/>
      </w:pBdr>
      <w:shd w:val="clear" w:color="auto" w:fill="E9E9E9"/>
      <w:spacing w:before="100" w:beforeAutospacing="1" w:after="75"/>
    </w:pPr>
    <w:rPr>
      <w:color w:val="383838"/>
    </w:rPr>
  </w:style>
  <w:style w:type="paragraph" w:customStyle="1" w:styleId="links">
    <w:name w:val="links"/>
    <w:basedOn w:val="a"/>
    <w:pPr>
      <w:spacing w:before="150" w:after="100" w:afterAutospacing="1"/>
    </w:pPr>
    <w:rPr>
      <w:color w:val="000000"/>
      <w:sz w:val="21"/>
      <w:szCs w:val="21"/>
    </w:rPr>
  </w:style>
  <w:style w:type="paragraph" w:customStyle="1" w:styleId="form-submit">
    <w:name w:val="form-submit"/>
    <w:basedOn w:val="a"/>
    <w:pPr>
      <w:spacing w:before="75" w:after="75"/>
      <w:ind w:left="75" w:right="75"/>
    </w:pPr>
  </w:style>
  <w:style w:type="paragraph" w:customStyle="1" w:styleId="form-text">
    <w:name w:val="form-text"/>
    <w:basedOn w:val="a"/>
    <w:pPr>
      <w:spacing w:before="100" w:beforeAutospacing="1" w:after="100" w:afterAutospacing="1"/>
    </w:pPr>
  </w:style>
  <w:style w:type="paragraph" w:customStyle="1" w:styleId="tabs-wrapper">
    <w:name w:val="tabs-wrapper"/>
    <w:basedOn w:val="a"/>
    <w:pPr>
      <w:pBdr>
        <w:bottom w:val="single" w:sz="6" w:space="0" w:color="B7B7B7"/>
      </w:pBdr>
      <w:spacing w:after="75"/>
    </w:pPr>
  </w:style>
  <w:style w:type="paragraph" w:customStyle="1" w:styleId="field-name-field-tags">
    <w:name w:val="field-name-field-tags"/>
    <w:basedOn w:val="a"/>
    <w:pPr>
      <w:spacing w:after="150"/>
    </w:pPr>
  </w:style>
  <w:style w:type="paragraph" w:customStyle="1" w:styleId="field-label">
    <w:name w:val="field-label"/>
    <w:basedOn w:val="a"/>
    <w:pPr>
      <w:spacing w:before="100" w:beforeAutospacing="1" w:after="100" w:afterAutospacing="1"/>
    </w:pPr>
    <w:rPr>
      <w:sz w:val="30"/>
      <w:szCs w:val="30"/>
    </w:rPr>
  </w:style>
  <w:style w:type="paragraph" w:customStyle="1" w:styleId="fieldset-wrapper">
    <w:name w:val="fieldset-wrapper"/>
    <w:basedOn w:val="a"/>
    <w:pPr>
      <w:spacing w:before="375" w:after="100" w:afterAutospacing="1"/>
    </w:pPr>
  </w:style>
  <w:style w:type="paragraph" w:customStyle="1" w:styleId="filter-wrapper">
    <w:name w:val="filter-wrapper"/>
    <w:basedOn w:val="a"/>
    <w:pPr>
      <w:spacing w:before="100" w:beforeAutospacing="1" w:after="100" w:afterAutospacing="1"/>
    </w:pPr>
  </w:style>
  <w:style w:type="paragraph" w:customStyle="1" w:styleId="filter-guidelines">
    <w:name w:val="filter-guidelines"/>
    <w:basedOn w:val="a"/>
    <w:pPr>
      <w:spacing w:before="100" w:beforeAutospacing="1" w:after="100" w:afterAutospacing="1"/>
    </w:pPr>
  </w:style>
  <w:style w:type="paragraph" w:customStyle="1" w:styleId="copyright">
    <w:name w:val="copyright"/>
    <w:basedOn w:val="a"/>
    <w:pPr>
      <w:spacing w:before="100" w:beforeAutospacing="1" w:after="100" w:afterAutospacing="1"/>
    </w:pPr>
  </w:style>
  <w:style w:type="paragraph" w:customStyle="1" w:styleId="footercredit">
    <w:name w:val="footer_credit"/>
    <w:basedOn w:val="a"/>
    <w:pPr>
      <w:pBdr>
        <w:top w:val="single" w:sz="6" w:space="8" w:color="3B3C3D"/>
      </w:pBdr>
      <w:spacing w:before="100" w:beforeAutospacing="1" w:after="100" w:afterAutospacing="1"/>
    </w:pPr>
    <w:rPr>
      <w:rFonts w:ascii="Arial" w:hAnsi="Arial" w:cs="Arial"/>
      <w:color w:val="777777"/>
    </w:rPr>
  </w:style>
  <w:style w:type="paragraph" w:customStyle="1" w:styleId="footerinnercredit">
    <w:name w:val="footer_inner_credit"/>
    <w:basedOn w:val="a"/>
  </w:style>
  <w:style w:type="paragraph" w:customStyle="1" w:styleId="all-package">
    <w:name w:val="all-package"/>
    <w:basedOn w:val="a"/>
    <w:pPr>
      <w:spacing w:before="100" w:beforeAutospacing="1" w:after="100" w:afterAutospacing="1"/>
      <w:jc w:val="center"/>
    </w:pPr>
  </w:style>
  <w:style w:type="paragraph" w:customStyle="1" w:styleId="but-package">
    <w:name w:val="but-package"/>
    <w:basedOn w:val="a"/>
    <w:pPr>
      <w:spacing w:before="45" w:after="45" w:line="336" w:lineRule="auto"/>
      <w:ind w:left="30" w:right="30"/>
      <w:jc w:val="center"/>
    </w:pPr>
    <w:rPr>
      <w:b/>
      <w:bCs/>
      <w:sz w:val="20"/>
      <w:szCs w:val="20"/>
    </w:rPr>
  </w:style>
  <w:style w:type="paragraph" w:customStyle="1" w:styleId="but-package-dou">
    <w:name w:val="but-package-dou"/>
    <w:basedOn w:val="a"/>
    <w:pPr>
      <w:spacing w:before="100" w:beforeAutospacing="1" w:after="100" w:afterAutospacing="1"/>
    </w:pPr>
  </w:style>
  <w:style w:type="paragraph" w:customStyle="1" w:styleId="art-store">
    <w:name w:val="art-store"/>
    <w:basedOn w:val="a"/>
    <w:pPr>
      <w:pBdr>
        <w:top w:val="single" w:sz="6" w:space="8" w:color="60A3D8"/>
        <w:left w:val="single" w:sz="6" w:space="1" w:color="60A3D8"/>
        <w:bottom w:val="single" w:sz="6" w:space="8" w:color="2970A9"/>
        <w:right w:val="single" w:sz="6" w:space="1" w:color="2970A9"/>
      </w:pBdr>
      <w:spacing w:before="100" w:beforeAutospacing="1" w:after="100" w:afterAutospacing="1"/>
      <w:jc w:val="center"/>
    </w:pPr>
    <w:rPr>
      <w:color w:val="FFFFEE"/>
    </w:rPr>
  </w:style>
  <w:style w:type="paragraph" w:customStyle="1" w:styleId="but-subscribe">
    <w:name w:val="but-subscribe"/>
    <w:basedOn w:val="a"/>
    <w:pPr>
      <w:shd w:val="clear" w:color="auto" w:fill="FFFFFF"/>
      <w:spacing w:before="100" w:beforeAutospacing="1" w:after="100" w:afterAutospacing="1"/>
    </w:pPr>
    <w:rPr>
      <w:rFonts w:ascii="Arial" w:hAnsi="Arial" w:cs="Arial"/>
      <w:color w:val="777777"/>
      <w:sz w:val="20"/>
      <w:szCs w:val="20"/>
    </w:rPr>
  </w:style>
  <w:style w:type="paragraph" w:customStyle="1" w:styleId="subscribe-footer">
    <w:name w:val="subscribe-footer"/>
    <w:basedOn w:val="a"/>
    <w:pPr>
      <w:spacing w:before="100" w:beforeAutospacing="1" w:after="100" w:afterAutospacing="1"/>
    </w:pPr>
  </w:style>
  <w:style w:type="paragraph" w:customStyle="1" w:styleId="region-slideshow">
    <w:name w:val="region-slideshow"/>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region-content-top">
    <w:name w:val="region-content-top"/>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block-menu">
    <w:name w:val="block-menu"/>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sidebar">
    <w:name w:val="sidebar"/>
    <w:basedOn w:val="a"/>
    <w:pPr>
      <w:pBdr>
        <w:top w:val="single" w:sz="6" w:space="2" w:color="00B1EC"/>
        <w:left w:val="single" w:sz="6" w:space="2" w:color="00B1EC"/>
        <w:bottom w:val="single" w:sz="6" w:space="2" w:color="00B1EC"/>
        <w:right w:val="single" w:sz="6" w:space="2" w:color="00B1EC"/>
      </w:pBdr>
      <w:spacing w:before="100" w:beforeAutospacing="1" w:after="100" w:afterAutospacing="1"/>
    </w:pPr>
  </w:style>
  <w:style w:type="paragraph" w:customStyle="1" w:styleId="search-block">
    <w:name w:val="search-block"/>
    <w:basedOn w:val="a"/>
    <w:pPr>
      <w:spacing w:before="225"/>
      <w:ind w:right="375"/>
    </w:pPr>
  </w:style>
  <w:style w:type="paragraph" w:customStyle="1" w:styleId="label-search">
    <w:name w:val="label-search"/>
    <w:basedOn w:val="a"/>
    <w:pPr>
      <w:spacing w:before="100" w:beforeAutospacing="1" w:after="100" w:afterAutospacing="1"/>
    </w:pPr>
    <w:rPr>
      <w:color w:val="DDDDDD"/>
    </w:rPr>
  </w:style>
  <w:style w:type="paragraph" w:customStyle="1" w:styleId="link-store">
    <w:name w:val="link-store"/>
    <w:basedOn w:val="a"/>
    <w:pPr>
      <w:spacing w:before="100" w:beforeAutospacing="1"/>
    </w:pPr>
  </w:style>
  <w:style w:type="paragraph" w:customStyle="1" w:styleId="art-download">
    <w:name w:val="art-download"/>
    <w:basedOn w:val="a"/>
    <w:pPr>
      <w:spacing w:before="100" w:beforeAutospacing="1" w:after="100" w:afterAutospacing="1"/>
    </w:pPr>
    <w:rPr>
      <w:vanish/>
    </w:rPr>
  </w:style>
  <w:style w:type="paragraph" w:customStyle="1" w:styleId="googlehorz728">
    <w:name w:val="google_horz728"/>
    <w:basedOn w:val="a"/>
    <w:pPr>
      <w:spacing w:before="100" w:beforeAutospacing="1" w:after="100" w:afterAutospacing="1"/>
      <w:jc w:val="center"/>
    </w:pPr>
  </w:style>
  <w:style w:type="paragraph" w:customStyle="1" w:styleId="ohrtrud728x901ad">
    <w:name w:val="ohrtrud728x90_1ad"/>
    <w:basedOn w:val="a"/>
    <w:pPr>
      <w:spacing w:before="100" w:beforeAutospacing="1" w:after="100" w:afterAutospacing="1"/>
    </w:pPr>
  </w:style>
  <w:style w:type="paragraph" w:customStyle="1" w:styleId="doc-header">
    <w:name w:val="doc-header"/>
    <w:basedOn w:val="a"/>
    <w:pPr>
      <w:spacing w:before="100" w:beforeAutospacing="1" w:after="100" w:afterAutospacing="1"/>
    </w:pPr>
  </w:style>
  <w:style w:type="paragraph" w:customStyle="1" w:styleId="reclame">
    <w:name w:val="reclame"/>
    <w:basedOn w:val="a"/>
    <w:pPr>
      <w:spacing w:before="100" w:beforeAutospacing="1"/>
      <w:jc w:val="center"/>
    </w:pPr>
  </w:style>
  <w:style w:type="paragraph" w:customStyle="1" w:styleId="reclameleft">
    <w:name w:val="reclameleft"/>
    <w:basedOn w:val="a"/>
  </w:style>
  <w:style w:type="paragraph" w:customStyle="1" w:styleId="reclamemed">
    <w:name w:val="reclamemed"/>
    <w:basedOn w:val="a"/>
    <w:pPr>
      <w:spacing w:before="100" w:beforeAutospacing="1"/>
    </w:pPr>
  </w:style>
  <w:style w:type="paragraph" w:customStyle="1" w:styleId="reclamemed2">
    <w:name w:val="reclamemed2"/>
    <w:basedOn w:val="a"/>
  </w:style>
  <w:style w:type="paragraph" w:customStyle="1" w:styleId="yandexcenter">
    <w:name w:val="yandex_center"/>
    <w:basedOn w:val="a"/>
    <w:pPr>
      <w:spacing w:before="100" w:beforeAutospacing="1" w:after="100" w:afterAutospacing="1"/>
    </w:pPr>
  </w:style>
  <w:style w:type="paragraph" w:customStyle="1" w:styleId="banner-title">
    <w:name w:val="banner-title"/>
    <w:basedOn w:val="a"/>
    <w:pPr>
      <w:spacing w:before="100" w:beforeAutospacing="1" w:after="100" w:afterAutospacing="1"/>
    </w:pPr>
    <w:rPr>
      <w:b/>
      <w:bCs/>
      <w:color w:val="686215"/>
    </w:rPr>
  </w:style>
  <w:style w:type="paragraph" w:customStyle="1" w:styleId="code-banner">
    <w:name w:val="code-banner"/>
    <w:basedOn w:val="a"/>
    <w:pPr>
      <w:spacing w:before="100" w:beforeAutospacing="1" w:after="100" w:afterAutospacing="1"/>
    </w:pPr>
    <w:rPr>
      <w:color w:val="837B7B"/>
      <w:sz w:val="18"/>
      <w:szCs w:val="18"/>
    </w:rPr>
  </w:style>
  <w:style w:type="paragraph" w:customStyle="1" w:styleId="silka-baner">
    <w:name w:val="silka-baner"/>
    <w:basedOn w:val="a"/>
    <w:pPr>
      <w:spacing w:before="100" w:beforeAutospacing="1" w:after="100" w:afterAutospacing="1"/>
    </w:pPr>
    <w:rPr>
      <w:color w:val="047EB6"/>
      <w:u w:val="single"/>
    </w:rPr>
  </w:style>
  <w:style w:type="paragraph" w:customStyle="1" w:styleId="img-border2">
    <w:name w:val="img-border2"/>
    <w:basedOn w:val="a"/>
    <w:pPr>
      <w:pBdr>
        <w:top w:val="single" w:sz="6" w:space="0" w:color="999999"/>
        <w:left w:val="single" w:sz="6" w:space="0" w:color="999999"/>
        <w:bottom w:val="single" w:sz="6" w:space="0" w:color="999999"/>
        <w:right w:val="single" w:sz="6" w:space="0" w:color="999999"/>
      </w:pBdr>
      <w:spacing w:before="100" w:beforeAutospacing="1" w:after="100" w:afterAutospacing="1"/>
    </w:pPr>
  </w:style>
  <w:style w:type="paragraph" w:customStyle="1" w:styleId="doc-left">
    <w:name w:val="doc-left"/>
    <w:basedOn w:val="a"/>
    <w:pPr>
      <w:spacing w:before="100" w:beforeAutospacing="1" w:after="100" w:afterAutospacing="1"/>
    </w:pPr>
  </w:style>
  <w:style w:type="paragraph" w:customStyle="1" w:styleId="doc-center">
    <w:name w:val="doc-center"/>
    <w:basedOn w:val="a"/>
    <w:pPr>
      <w:spacing w:before="100" w:beforeAutospacing="1" w:after="100" w:afterAutospacing="1"/>
      <w:jc w:val="center"/>
    </w:pPr>
  </w:style>
  <w:style w:type="paragraph" w:customStyle="1" w:styleId="product-image">
    <w:name w:val="product-image"/>
    <w:basedOn w:val="a"/>
    <w:pPr>
      <w:spacing w:before="100" w:beforeAutospacing="1" w:after="100" w:afterAutospacing="1"/>
      <w:ind w:left="60"/>
      <w:jc w:val="center"/>
    </w:pPr>
  </w:style>
  <w:style w:type="paragraph" w:customStyle="1" w:styleId="display-price">
    <w:name w:val="display-price"/>
    <w:basedOn w:val="a"/>
    <w:pPr>
      <w:shd w:val="clear" w:color="auto" w:fill="EDEDED"/>
      <w:spacing w:before="100" w:beforeAutospacing="1" w:after="100" w:afterAutospacing="1"/>
      <w:ind w:left="300"/>
      <w:jc w:val="center"/>
    </w:pPr>
    <w:rPr>
      <w:b/>
      <w:bCs/>
      <w:color w:val="036900"/>
      <w:sz w:val="48"/>
      <w:szCs w:val="48"/>
    </w:rPr>
  </w:style>
  <w:style w:type="paragraph" w:customStyle="1" w:styleId="add-to-cart">
    <w:name w:val="add-to-cart"/>
    <w:basedOn w:val="a"/>
    <w:pPr>
      <w:shd w:val="clear" w:color="auto" w:fill="EDEDED"/>
      <w:spacing w:before="100" w:beforeAutospacing="1" w:after="300"/>
      <w:ind w:left="300"/>
      <w:jc w:val="center"/>
    </w:pPr>
    <w:rPr>
      <w:sz w:val="27"/>
      <w:szCs w:val="27"/>
    </w:rPr>
  </w:style>
  <w:style w:type="paragraph" w:customStyle="1" w:styleId="view-all-products">
    <w:name w:val="view-all-products"/>
    <w:basedOn w:val="a"/>
    <w:pPr>
      <w:spacing w:before="100" w:beforeAutospacing="1" w:after="100" w:afterAutospacing="1"/>
      <w:jc w:val="center"/>
    </w:pPr>
  </w:style>
  <w:style w:type="paragraph" w:customStyle="1" w:styleId="view-related-prod">
    <w:name w:val="view-related-prod"/>
    <w:basedOn w:val="a"/>
    <w:pPr>
      <w:spacing w:before="100" w:beforeAutospacing="1" w:after="100" w:afterAutospacing="1"/>
      <w:jc w:val="center"/>
    </w:pPr>
  </w:style>
  <w:style w:type="paragraph" w:customStyle="1" w:styleId="view-related-products">
    <w:name w:val="view-related-products"/>
    <w:basedOn w:val="a"/>
    <w:pPr>
      <w:spacing w:before="100" w:beforeAutospacing="1" w:after="100" w:afterAutospacing="1"/>
      <w:jc w:val="center"/>
    </w:pPr>
  </w:style>
  <w:style w:type="paragraph" w:customStyle="1" w:styleId="messageuser">
    <w:name w:val="message_user"/>
    <w:basedOn w:val="a"/>
    <w:pPr>
      <w:spacing w:before="100" w:beforeAutospacing="1" w:after="100" w:afterAutospacing="1"/>
    </w:pPr>
    <w:rPr>
      <w:sz w:val="27"/>
      <w:szCs w:val="27"/>
    </w:rPr>
  </w:style>
  <w:style w:type="paragraph" w:customStyle="1" w:styleId="view-instruction-sale">
    <w:name w:val="view-instruction-sale"/>
    <w:basedOn w:val="a"/>
    <w:pPr>
      <w:pBdr>
        <w:top w:val="single" w:sz="6" w:space="0" w:color="D9DEFD"/>
        <w:left w:val="single" w:sz="6" w:space="0" w:color="D9DEFD"/>
        <w:bottom w:val="single" w:sz="6" w:space="0" w:color="D9DEFD"/>
        <w:right w:val="single" w:sz="6" w:space="0" w:color="D9DEFD"/>
      </w:pBdr>
      <w:spacing w:before="100" w:beforeAutospacing="1" w:after="120"/>
    </w:pPr>
  </w:style>
  <w:style w:type="paragraph" w:customStyle="1" w:styleId="mainstore">
    <w:name w:val="main_store"/>
    <w:basedOn w:val="a"/>
    <w:pPr>
      <w:spacing w:before="100" w:beforeAutospacing="1" w:after="100" w:afterAutospacing="1"/>
      <w:jc w:val="center"/>
    </w:pPr>
  </w:style>
  <w:style w:type="paragraph" w:customStyle="1" w:styleId="mainstoreblock">
    <w:name w:val="main_store_block"/>
    <w:basedOn w:val="a"/>
    <w:pPr>
      <w:shd w:val="clear" w:color="auto" w:fill="FBFBFB"/>
      <w:spacing w:before="45" w:after="45"/>
      <w:ind w:left="45" w:right="45"/>
      <w:jc w:val="center"/>
      <w:textAlignment w:val="top"/>
    </w:pPr>
  </w:style>
  <w:style w:type="paragraph" w:customStyle="1" w:styleId="mainstoretitle">
    <w:name w:val="main_store_title"/>
    <w:basedOn w:val="a"/>
    <w:pPr>
      <w:spacing w:before="100" w:beforeAutospacing="1" w:after="100" w:afterAutospacing="1"/>
    </w:pPr>
    <w:rPr>
      <w:b/>
      <w:bCs/>
      <w:color w:val="3399CC"/>
    </w:rPr>
  </w:style>
  <w:style w:type="paragraph" w:customStyle="1" w:styleId="mainstorefooter">
    <w:name w:val="main_store_footer"/>
    <w:basedOn w:val="a"/>
    <w:pPr>
      <w:spacing w:before="100" w:beforeAutospacing="1" w:after="100" w:afterAutospacing="1"/>
    </w:pPr>
    <w:rPr>
      <w:i/>
      <w:iCs/>
      <w:sz w:val="21"/>
      <w:szCs w:val="21"/>
    </w:rPr>
  </w:style>
  <w:style w:type="paragraph" w:customStyle="1" w:styleId="actuality2">
    <w:name w:val="actuality2"/>
    <w:basedOn w:val="a"/>
    <w:pPr>
      <w:spacing w:before="100" w:beforeAutospacing="1" w:after="100" w:afterAutospacing="1"/>
      <w:ind w:right="150"/>
      <w:jc w:val="right"/>
    </w:pPr>
    <w:rPr>
      <w:i/>
      <w:iCs/>
    </w:rPr>
  </w:style>
  <w:style w:type="paragraph" w:customStyle="1" w:styleId="ramka">
    <w:name w:val="ramka"/>
    <w:basedOn w:val="a"/>
    <w:pPr>
      <w:pBdr>
        <w:top w:val="single" w:sz="6" w:space="0" w:color="00A8E1"/>
        <w:left w:val="single" w:sz="6" w:space="0" w:color="00A8E1"/>
        <w:bottom w:val="single" w:sz="6" w:space="0" w:color="00A8E1"/>
        <w:right w:val="single" w:sz="6" w:space="0" w:color="00A8E1"/>
      </w:pBdr>
      <w:spacing w:before="100" w:beforeAutospacing="1" w:after="100" w:afterAutospacing="1"/>
    </w:pPr>
  </w:style>
  <w:style w:type="paragraph" w:customStyle="1" w:styleId="center-img">
    <w:name w:val="center-img"/>
    <w:basedOn w:val="a"/>
    <w:pPr>
      <w:spacing w:before="100" w:beforeAutospacing="1" w:after="100" w:afterAutospacing="1"/>
    </w:pPr>
  </w:style>
  <w:style w:type="paragraph" w:customStyle="1" w:styleId="yandexvideo">
    <w:name w:val="yandex_video"/>
    <w:basedOn w:val="a"/>
    <w:pPr>
      <w:spacing w:before="100" w:beforeAutospacing="1" w:after="100" w:afterAutospacing="1"/>
    </w:pPr>
  </w:style>
  <w:style w:type="paragraph" w:customStyle="1" w:styleId="tdtop">
    <w:name w:val="tdtop"/>
    <w:basedOn w:val="a"/>
    <w:pPr>
      <w:spacing w:before="100" w:beforeAutospacing="1" w:after="100" w:afterAutospacing="1"/>
      <w:textAlignment w:val="top"/>
    </w:pPr>
  </w:style>
  <w:style w:type="paragraph" w:customStyle="1" w:styleId="tdcenter">
    <w:name w:val="tdcenter"/>
    <w:basedOn w:val="a"/>
    <w:pPr>
      <w:spacing w:before="100" w:beforeAutospacing="1" w:after="100" w:afterAutospacing="1"/>
      <w:jc w:val="center"/>
    </w:pPr>
  </w:style>
  <w:style w:type="paragraph" w:customStyle="1" w:styleId="knopka">
    <w:name w:val="knopka"/>
    <w:basedOn w:val="a"/>
    <w:pPr>
      <w:shd w:val="clear" w:color="auto" w:fill="0593C7"/>
      <w:spacing w:after="225"/>
      <w:ind w:left="225" w:right="225"/>
    </w:pPr>
    <w:rPr>
      <w:color w:val="FFFFFF"/>
      <w:sz w:val="21"/>
      <w:szCs w:val="21"/>
    </w:rPr>
  </w:style>
  <w:style w:type="paragraph" w:customStyle="1" w:styleId="field-multiple-table">
    <w:name w:val="field-multiple-table"/>
    <w:basedOn w:val="a"/>
    <w:pPr>
      <w:spacing w:before="100" w:beforeAutospacing="1" w:after="100" w:afterAutospacing="1"/>
    </w:pPr>
  </w:style>
  <w:style w:type="paragraph" w:customStyle="1" w:styleId="field-add-more-submit">
    <w:name w:val="field-add-more-submit"/>
    <w:basedOn w:val="a"/>
    <w:pPr>
      <w:spacing w:before="100" w:beforeAutospacing="1" w:after="100" w:afterAutospacing="1"/>
    </w:pPr>
  </w:style>
  <w:style w:type="paragraph" w:customStyle="1" w:styleId="grippie">
    <w:name w:val="grippie"/>
    <w:basedOn w:val="a"/>
    <w:pPr>
      <w:spacing w:before="100" w:beforeAutospacing="1" w:after="100" w:afterAutospacing="1"/>
    </w:pPr>
  </w:style>
  <w:style w:type="paragraph" w:customStyle="1" w:styleId="bar">
    <w:name w:val="bar"/>
    <w:basedOn w:val="a"/>
    <w:pPr>
      <w:spacing w:before="100" w:beforeAutospacing="1" w:after="100" w:afterAutospacing="1"/>
    </w:pPr>
  </w:style>
  <w:style w:type="paragraph" w:customStyle="1" w:styleId="filled">
    <w:name w:val="filled"/>
    <w:basedOn w:val="a"/>
    <w:pPr>
      <w:spacing w:before="100" w:beforeAutospacing="1" w:after="100" w:afterAutospacing="1"/>
    </w:pPr>
  </w:style>
  <w:style w:type="paragraph" w:customStyle="1" w:styleId="throbber">
    <w:name w:val="throbber"/>
    <w:basedOn w:val="a"/>
    <w:pPr>
      <w:spacing w:before="100" w:beforeAutospacing="1" w:after="100" w:afterAutospacing="1"/>
    </w:pPr>
  </w:style>
  <w:style w:type="paragraph" w:customStyle="1" w:styleId="message">
    <w:name w:val="message"/>
    <w:basedOn w:val="a"/>
    <w:pPr>
      <w:spacing w:before="100" w:beforeAutospacing="1" w:after="100" w:afterAutospacing="1"/>
    </w:pPr>
  </w:style>
  <w:style w:type="paragraph" w:customStyle="1" w:styleId="11">
    <w:name w:val="Заголовок1"/>
    <w:basedOn w:val="a"/>
    <w:pPr>
      <w:spacing w:before="100" w:beforeAutospacing="1" w:after="100" w:afterAutospacing="1"/>
    </w:pPr>
  </w:style>
  <w:style w:type="paragraph" w:customStyle="1" w:styleId="description">
    <w:name w:val="description"/>
    <w:basedOn w:val="a"/>
    <w:pPr>
      <w:spacing w:before="100" w:beforeAutospacing="1" w:after="100" w:afterAutospacing="1"/>
    </w:pPr>
  </w:style>
  <w:style w:type="paragraph" w:customStyle="1" w:styleId="pager">
    <w:name w:val="pager"/>
    <w:basedOn w:val="a"/>
    <w:pPr>
      <w:spacing w:before="100" w:beforeAutospacing="1" w:after="100" w:afterAutospacing="1"/>
    </w:pPr>
  </w:style>
  <w:style w:type="paragraph" w:customStyle="1" w:styleId="search-snippet-info">
    <w:name w:val="search-snippet-info"/>
    <w:basedOn w:val="a"/>
    <w:pPr>
      <w:spacing w:before="100" w:beforeAutospacing="1" w:after="100" w:afterAutospacing="1"/>
    </w:pPr>
  </w:style>
  <w:style w:type="paragraph" w:customStyle="1" w:styleId="search-info">
    <w:name w:val="search-info"/>
    <w:basedOn w:val="a"/>
    <w:pPr>
      <w:spacing w:before="100" w:beforeAutospacing="1" w:after="100" w:afterAutospacing="1"/>
    </w:pPr>
  </w:style>
  <w:style w:type="paragraph" w:customStyle="1" w:styleId="criterion">
    <w:name w:val="criterion"/>
    <w:basedOn w:val="a"/>
    <w:pPr>
      <w:spacing w:before="100" w:beforeAutospacing="1" w:after="100" w:afterAutospacing="1"/>
    </w:pPr>
  </w:style>
  <w:style w:type="paragraph" w:customStyle="1" w:styleId="action">
    <w:name w:val="action"/>
    <w:basedOn w:val="a"/>
    <w:pPr>
      <w:spacing w:before="100" w:beforeAutospacing="1" w:after="100" w:afterAutospacing="1"/>
    </w:pPr>
  </w:style>
  <w:style w:type="paragraph" w:customStyle="1" w:styleId="form-type-date-select">
    <w:name w:val="form-type-date-select"/>
    <w:basedOn w:val="a"/>
    <w:pPr>
      <w:spacing w:before="100" w:beforeAutospacing="1" w:after="100" w:afterAutospacing="1"/>
    </w:pPr>
  </w:style>
  <w:style w:type="paragraph" w:customStyle="1" w:styleId="12">
    <w:name w:val="Дата1"/>
    <w:basedOn w:val="a"/>
    <w:pPr>
      <w:spacing w:before="100" w:beforeAutospacing="1" w:after="100" w:afterAutospacing="1"/>
    </w:pPr>
  </w:style>
  <w:style w:type="paragraph" w:customStyle="1" w:styleId="user">
    <w:name w:val="user"/>
    <w:basedOn w:val="a"/>
    <w:pPr>
      <w:spacing w:before="100" w:beforeAutospacing="1" w:after="100" w:afterAutospacing="1"/>
    </w:pPr>
  </w:style>
  <w:style w:type="paragraph" w:customStyle="1" w:styleId="notified">
    <w:name w:val="notified"/>
    <w:basedOn w:val="a"/>
    <w:pPr>
      <w:spacing w:before="100" w:beforeAutospacing="1" w:after="100" w:afterAutospacing="1"/>
    </w:pPr>
  </w:style>
  <w:style w:type="paragraph" w:customStyle="1" w:styleId="status">
    <w:name w:val="status"/>
    <w:basedOn w:val="a"/>
    <w:pPr>
      <w:spacing w:before="100" w:beforeAutospacing="1" w:after="100" w:afterAutospacing="1"/>
    </w:pPr>
  </w:style>
  <w:style w:type="paragraph" w:customStyle="1" w:styleId="oet-label">
    <w:name w:val="oet-label"/>
    <w:basedOn w:val="a"/>
    <w:pPr>
      <w:spacing w:before="100" w:beforeAutospacing="1" w:after="100" w:afterAutospacing="1"/>
    </w:pPr>
  </w:style>
  <w:style w:type="paragraph" w:customStyle="1" w:styleId="li-title">
    <w:name w:val="li-title"/>
    <w:basedOn w:val="a"/>
    <w:pPr>
      <w:spacing w:before="100" w:beforeAutospacing="1" w:after="100" w:afterAutospacing="1"/>
    </w:pPr>
  </w:style>
  <w:style w:type="paragraph" w:customStyle="1" w:styleId="li-amount">
    <w:name w:val="li-amount"/>
    <w:basedOn w:val="a"/>
    <w:pPr>
      <w:spacing w:before="100" w:beforeAutospacing="1" w:after="100" w:afterAutospacing="1"/>
    </w:pPr>
  </w:style>
  <w:style w:type="paragraph" w:customStyle="1" w:styleId="product-description">
    <w:name w:val="product-description"/>
    <w:basedOn w:val="a"/>
    <w:pPr>
      <w:spacing w:before="100" w:beforeAutospacing="1" w:after="100" w:afterAutospacing="1"/>
    </w:pPr>
  </w:style>
  <w:style w:type="paragraph" w:customStyle="1" w:styleId="user-picture">
    <w:name w:val="user-picture"/>
    <w:basedOn w:val="a"/>
    <w:pPr>
      <w:spacing w:before="100" w:beforeAutospacing="1" w:after="100" w:afterAutospacing="1"/>
    </w:pPr>
  </w:style>
  <w:style w:type="paragraph" w:customStyle="1" w:styleId="views-exposed-widget">
    <w:name w:val="views-exposed-widget"/>
    <w:basedOn w:val="a"/>
    <w:pPr>
      <w:spacing w:before="100" w:beforeAutospacing="1" w:after="100" w:afterAutospacing="1"/>
    </w:pPr>
  </w:style>
  <w:style w:type="paragraph" w:customStyle="1" w:styleId="nivo-controlnav">
    <w:name w:val="nivo-controlnav"/>
    <w:basedOn w:val="a"/>
    <w:pPr>
      <w:spacing w:before="100" w:beforeAutospacing="1" w:after="100" w:afterAutospacing="1"/>
    </w:pPr>
  </w:style>
  <w:style w:type="paragraph" w:customStyle="1" w:styleId="field-item">
    <w:name w:val="field-item"/>
    <w:basedOn w:val="a"/>
    <w:pPr>
      <w:spacing w:before="100" w:beforeAutospacing="1" w:after="100" w:afterAutospacing="1"/>
    </w:pPr>
  </w:style>
  <w:style w:type="paragraph" w:customStyle="1" w:styleId="text-right">
    <w:name w:val="text-right"/>
    <w:basedOn w:val="a"/>
    <w:pPr>
      <w:spacing w:before="100" w:beforeAutospacing="1" w:after="100" w:afterAutospacing="1"/>
    </w:pPr>
  </w:style>
  <w:style w:type="paragraph" w:customStyle="1" w:styleId="field-name-field-image">
    <w:name w:val="field-name-field-image"/>
    <w:basedOn w:val="a"/>
    <w:pPr>
      <w:spacing w:before="100" w:beforeAutospacing="1" w:after="100" w:afterAutospacing="1"/>
    </w:pPr>
  </w:style>
  <w:style w:type="paragraph" w:customStyle="1" w:styleId="title-package">
    <w:name w:val="title-package"/>
    <w:basedOn w:val="a"/>
    <w:pPr>
      <w:spacing w:before="100" w:beforeAutospacing="1" w:after="100" w:afterAutospacing="1"/>
    </w:pPr>
  </w:style>
  <w:style w:type="paragraph" w:customStyle="1" w:styleId="text-download">
    <w:name w:val="text-download"/>
    <w:basedOn w:val="a"/>
    <w:pPr>
      <w:spacing w:before="100" w:beforeAutospacing="1" w:after="100" w:afterAutospacing="1"/>
    </w:pPr>
  </w:style>
  <w:style w:type="paragraph" w:customStyle="1" w:styleId="views-field-changed">
    <w:name w:val="views-field-changed"/>
    <w:basedOn w:val="a"/>
    <w:pPr>
      <w:spacing w:before="100" w:beforeAutospacing="1" w:after="100" w:afterAutospacing="1"/>
    </w:pPr>
  </w:style>
  <w:style w:type="paragraph" w:customStyle="1" w:styleId="field-name-uc-product-image">
    <w:name w:val="field-name-uc-product-image"/>
    <w:basedOn w:val="a"/>
    <w:pPr>
      <w:spacing w:before="100" w:beforeAutospacing="1" w:after="100" w:afterAutospacing="1"/>
    </w:pPr>
  </w:style>
  <w:style w:type="paragraph" w:customStyle="1" w:styleId="field-name-body">
    <w:name w:val="field-name-body"/>
    <w:basedOn w:val="a"/>
    <w:pPr>
      <w:spacing w:before="100" w:beforeAutospacing="1" w:after="100" w:afterAutospacing="1"/>
    </w:pPr>
  </w:style>
  <w:style w:type="paragraph" w:customStyle="1" w:styleId="views-row">
    <w:name w:val="views-row"/>
    <w:basedOn w:val="a"/>
    <w:pPr>
      <w:spacing w:before="100" w:beforeAutospacing="1" w:after="100" w:afterAutospacing="1"/>
    </w:pPr>
  </w:style>
  <w:style w:type="paragraph" w:customStyle="1" w:styleId="views-field-field-count">
    <w:name w:val="views-field-field-count"/>
    <w:basedOn w:val="a"/>
    <w:pPr>
      <w:spacing w:before="100" w:beforeAutospacing="1" w:after="100" w:afterAutospacing="1"/>
    </w:pPr>
  </w:style>
  <w:style w:type="paragraph" w:customStyle="1" w:styleId="views-field-uc-product-image">
    <w:name w:val="views-field-uc-product-image"/>
    <w:basedOn w:val="a"/>
    <w:pPr>
      <w:spacing w:before="100" w:beforeAutospacing="1" w:after="100" w:afterAutospacing="1"/>
    </w:pPr>
  </w:style>
  <w:style w:type="paragraph" w:customStyle="1" w:styleId="views-field-view-node">
    <w:name w:val="views-field-view-node"/>
    <w:basedOn w:val="a"/>
    <w:pPr>
      <w:spacing w:before="100" w:beforeAutospacing="1" w:after="100" w:afterAutospacing="1"/>
    </w:pPr>
  </w:style>
  <w:style w:type="paragraph" w:customStyle="1" w:styleId="views-field-sell-price">
    <w:name w:val="views-field-sell-price"/>
    <w:basedOn w:val="a"/>
    <w:pPr>
      <w:spacing w:before="100" w:beforeAutospacing="1" w:after="100" w:afterAutospacing="1"/>
    </w:pPr>
  </w:style>
  <w:style w:type="paragraph" w:customStyle="1" w:styleId="views-field-buyitnowbutton">
    <w:name w:val="views-field-buyitnowbutton"/>
    <w:basedOn w:val="a"/>
    <w:pPr>
      <w:spacing w:before="100" w:beforeAutospacing="1" w:after="100" w:afterAutospacing="1"/>
    </w:pPr>
  </w:style>
  <w:style w:type="paragraph" w:customStyle="1" w:styleId="views-field-field-package">
    <w:name w:val="views-field-field-package"/>
    <w:basedOn w:val="a"/>
    <w:pPr>
      <w:spacing w:before="100" w:beforeAutospacing="1" w:after="100" w:afterAutospacing="1"/>
    </w:pPr>
  </w:style>
  <w:style w:type="paragraph" w:customStyle="1" w:styleId="cart-block-items">
    <w:name w:val="cart-block-items"/>
    <w:basedOn w:val="a"/>
    <w:pPr>
      <w:spacing w:before="100" w:beforeAutospacing="1" w:after="100" w:afterAutospacing="1"/>
    </w:pPr>
  </w:style>
  <w:style w:type="paragraph" w:customStyle="1" w:styleId="handle">
    <w:name w:val="handle"/>
    <w:basedOn w:val="a"/>
    <w:pPr>
      <w:spacing w:before="100" w:beforeAutospacing="1" w:after="100" w:afterAutospacing="1"/>
    </w:pPr>
  </w:style>
  <w:style w:type="paragraph" w:customStyle="1" w:styleId="js-hide">
    <w:name w:val="js-hide"/>
    <w:basedOn w:val="a"/>
    <w:pPr>
      <w:spacing w:before="100" w:beforeAutospacing="1" w:after="100" w:afterAutospacing="1"/>
    </w:pPr>
  </w:style>
  <w:style w:type="paragraph" w:customStyle="1" w:styleId="date-padding">
    <w:name w:val="date-padding"/>
    <w:basedOn w:val="a"/>
    <w:pPr>
      <w:spacing w:before="100" w:beforeAutospacing="1" w:after="100" w:afterAutospacing="1"/>
    </w:pPr>
  </w:style>
  <w:style w:type="paragraph" w:customStyle="1" w:styleId="choices">
    <w:name w:val="choices"/>
    <w:basedOn w:val="a"/>
    <w:pPr>
      <w:spacing w:before="100" w:beforeAutospacing="1" w:after="100" w:afterAutospacing="1"/>
    </w:pPr>
  </w:style>
  <w:style w:type="paragraph" w:customStyle="1" w:styleId="form-remove">
    <w:name w:val="form-remove"/>
    <w:basedOn w:val="a"/>
    <w:pPr>
      <w:spacing w:before="100" w:beforeAutospacing="1" w:after="100" w:afterAutospacing="1"/>
    </w:pPr>
  </w:style>
  <w:style w:type="paragraph" w:customStyle="1" w:styleId="form-item-name">
    <w:name w:val="form-item-name"/>
    <w:basedOn w:val="a"/>
    <w:pPr>
      <w:spacing w:before="100" w:beforeAutospacing="1" w:after="100" w:afterAutospacing="1"/>
    </w:pPr>
  </w:style>
  <w:style w:type="paragraph" w:customStyle="1" w:styleId="nav-toggle">
    <w:name w:val="nav-toggle"/>
    <w:basedOn w:val="a"/>
    <w:pPr>
      <w:spacing w:before="100" w:beforeAutospacing="1" w:after="100" w:afterAutospacing="1"/>
    </w:pPr>
  </w:style>
  <w:style w:type="paragraph" w:customStyle="1" w:styleId="post">
    <w:name w:val="post"/>
    <w:basedOn w:val="a"/>
    <w:pPr>
      <w:spacing w:before="100" w:beforeAutospacing="1" w:after="100" w:afterAutospacing="1"/>
    </w:pPr>
  </w:style>
  <w:style w:type="paragraph" w:customStyle="1" w:styleId="slide-image">
    <w:name w:val="slide-image"/>
    <w:basedOn w:val="a"/>
    <w:pPr>
      <w:spacing w:before="100" w:beforeAutospacing="1" w:after="100" w:afterAutospacing="1"/>
    </w:pPr>
  </w:style>
  <w:style w:type="paragraph" w:customStyle="1" w:styleId="entry-header">
    <w:name w:val="entry-header"/>
    <w:basedOn w:val="a"/>
    <w:pPr>
      <w:spacing w:before="100" w:beforeAutospacing="1" w:after="100" w:afterAutospacing="1"/>
    </w:pPr>
  </w:style>
  <w:style w:type="paragraph" w:customStyle="1" w:styleId="entry-summary">
    <w:name w:val="entry-summary"/>
    <w:basedOn w:val="a"/>
    <w:pPr>
      <w:spacing w:before="100" w:beforeAutospacing="1" w:after="100" w:afterAutospacing="1"/>
    </w:pPr>
  </w:style>
  <w:style w:type="paragraph" w:customStyle="1" w:styleId="entry-title">
    <w:name w:val="entry-title"/>
    <w:basedOn w:val="a"/>
    <w:pPr>
      <w:spacing w:before="100" w:beforeAutospacing="1" w:after="100" w:afterAutospacing="1"/>
    </w:pPr>
  </w:style>
  <w:style w:type="paragraph" w:customStyle="1" w:styleId="block">
    <w:name w:val="block"/>
    <w:basedOn w:val="a"/>
    <w:pPr>
      <w:spacing w:before="100" w:beforeAutospacing="1" w:after="100" w:afterAutospacing="1"/>
    </w:pPr>
  </w:style>
  <w:style w:type="paragraph" w:customStyle="1" w:styleId="column">
    <w:name w:val="column"/>
    <w:basedOn w:val="a"/>
    <w:pPr>
      <w:spacing w:before="100" w:beforeAutospacing="1" w:after="100" w:afterAutospacing="1"/>
    </w:pPr>
  </w:style>
  <w:style w:type="paragraph" w:customStyle="1" w:styleId="column-title">
    <w:name w:val="column-title"/>
    <w:basedOn w:val="a"/>
    <w:pPr>
      <w:spacing w:before="100" w:beforeAutospacing="1" w:after="100" w:afterAutospacing="1"/>
    </w:pPr>
  </w:style>
  <w:style w:type="paragraph" w:customStyle="1" w:styleId="content">
    <w:name w:val="content"/>
    <w:basedOn w:val="a"/>
    <w:pPr>
      <w:spacing w:before="100" w:beforeAutospacing="1" w:after="100" w:afterAutospacing="1"/>
    </w:pPr>
  </w:style>
  <w:style w:type="paragraph" w:customStyle="1" w:styleId="form-item-panes-payment-payment-method">
    <w:name w:val="form-item-panes-payment-payment-method"/>
    <w:basedOn w:val="a"/>
    <w:pPr>
      <w:spacing w:before="100" w:beforeAutospacing="1" w:after="100" w:afterAutospacing="1"/>
    </w:pPr>
  </w:style>
  <w:style w:type="paragraph" w:customStyle="1" w:styleId="form-type-checkbox">
    <w:name w:val="form-type-checkbox"/>
    <w:basedOn w:val="a"/>
    <w:pPr>
      <w:spacing w:before="100" w:beforeAutospacing="1" w:after="100" w:afterAutospacing="1"/>
    </w:pPr>
  </w:style>
  <w:style w:type="paragraph" w:customStyle="1" w:styleId="node-add-to-cart">
    <w:name w:val="node-add-to-cart"/>
    <w:basedOn w:val="a"/>
    <w:pPr>
      <w:shd w:val="clear" w:color="auto" w:fill="C19349"/>
      <w:spacing w:before="100" w:beforeAutospacing="1" w:after="100" w:afterAutospacing="1"/>
    </w:pPr>
    <w:rPr>
      <w:color w:val="FFFFFF"/>
    </w:rPr>
  </w:style>
  <w:style w:type="character" w:customStyle="1" w:styleId="summary">
    <w:name w:val="summary"/>
    <w:basedOn w:val="a0"/>
  </w:style>
  <w:style w:type="character" w:customStyle="1" w:styleId="icon">
    <w:name w:val="icon"/>
    <w:basedOn w:val="a0"/>
  </w:style>
  <w:style w:type="paragraph" w:customStyle="1" w:styleId="expanded">
    <w:name w:val="expanded"/>
    <w:basedOn w:val="a"/>
  </w:style>
  <w:style w:type="paragraph" w:customStyle="1" w:styleId="collapsed">
    <w:name w:val="collapsed"/>
    <w:basedOn w:val="a"/>
  </w:style>
  <w:style w:type="paragraph" w:customStyle="1" w:styleId="leaf">
    <w:name w:val="leaf"/>
    <w:basedOn w:val="a"/>
  </w:style>
  <w:style w:type="paragraph" w:customStyle="1" w:styleId="selected">
    <w:name w:val="selected"/>
    <w:basedOn w:val="a"/>
    <w:pPr>
      <w:spacing w:before="100" w:beforeAutospacing="1" w:after="100" w:afterAutospacing="1"/>
    </w:pPr>
  </w:style>
  <w:style w:type="paragraph" w:customStyle="1" w:styleId="grippie1">
    <w:name w:val="grippie1"/>
    <w:basedOn w:val="a"/>
    <w:pPr>
      <w:pBdr>
        <w:top w:val="single" w:sz="2"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handle1">
    <w:name w:val="handle1"/>
    <w:basedOn w:val="a"/>
    <w:pPr>
      <w:ind w:left="120" w:right="120"/>
    </w:pPr>
  </w:style>
  <w:style w:type="paragraph" w:customStyle="1" w:styleId="bar1">
    <w:name w:val="bar1"/>
    <w:basedOn w:val="a"/>
    <w:pPr>
      <w:pBdr>
        <w:top w:val="single" w:sz="6" w:space="0" w:color="666666"/>
        <w:left w:val="single" w:sz="6" w:space="0" w:color="666666"/>
        <w:bottom w:val="single" w:sz="6" w:space="0" w:color="666666"/>
        <w:right w:val="single" w:sz="6" w:space="0" w:color="666666"/>
      </w:pBdr>
      <w:shd w:val="clear" w:color="auto" w:fill="CCCCCC"/>
      <w:ind w:left="48" w:right="48"/>
    </w:pPr>
  </w:style>
  <w:style w:type="paragraph" w:customStyle="1" w:styleId="filled1">
    <w:name w:val="filled1"/>
    <w:basedOn w:val="a"/>
    <w:pPr>
      <w:shd w:val="clear" w:color="auto" w:fill="0072B9"/>
      <w:spacing w:before="100" w:beforeAutospacing="1" w:after="100" w:afterAutospacing="1"/>
    </w:pPr>
  </w:style>
  <w:style w:type="paragraph" w:customStyle="1" w:styleId="throbber1">
    <w:name w:val="throbber1"/>
    <w:basedOn w:val="a"/>
    <w:pPr>
      <w:spacing w:before="30" w:after="30"/>
      <w:ind w:left="30" w:right="30"/>
    </w:pPr>
  </w:style>
  <w:style w:type="paragraph" w:customStyle="1" w:styleId="message1">
    <w:name w:val="message1"/>
    <w:basedOn w:val="a"/>
    <w:pPr>
      <w:spacing w:before="100" w:beforeAutospacing="1" w:after="100" w:afterAutospacing="1"/>
    </w:pPr>
  </w:style>
  <w:style w:type="paragraph" w:customStyle="1" w:styleId="throbber2">
    <w:name w:val="throbber2"/>
    <w:basedOn w:val="a"/>
    <w:pPr>
      <w:ind w:left="30" w:right="30"/>
    </w:pPr>
  </w:style>
  <w:style w:type="paragraph" w:customStyle="1" w:styleId="fieldset-wrapper1">
    <w:name w:val="fieldset-wrapper1"/>
    <w:basedOn w:val="a"/>
    <w:pPr>
      <w:spacing w:before="375" w:after="100" w:afterAutospacing="1"/>
    </w:pPr>
  </w:style>
  <w:style w:type="paragraph" w:customStyle="1" w:styleId="js-hide1">
    <w:name w:val="js-hide1"/>
    <w:basedOn w:val="a"/>
    <w:pPr>
      <w:spacing w:before="100" w:beforeAutospacing="1" w:after="100" w:afterAutospacing="1"/>
    </w:pPr>
    <w:rPr>
      <w:vanish/>
    </w:rPr>
  </w:style>
  <w:style w:type="paragraph" w:customStyle="1" w:styleId="expanded1">
    <w:name w:val="expanded1"/>
    <w:basedOn w:val="a"/>
  </w:style>
  <w:style w:type="paragraph" w:customStyle="1" w:styleId="collapsed1">
    <w:name w:val="collapsed1"/>
    <w:basedOn w:val="a"/>
  </w:style>
  <w:style w:type="paragraph" w:customStyle="1" w:styleId="leaf1">
    <w:name w:val="leaf1"/>
    <w:basedOn w:val="a"/>
  </w:style>
  <w:style w:type="paragraph" w:customStyle="1" w:styleId="error1">
    <w:name w:val="error1"/>
    <w:basedOn w:val="a"/>
    <w:pPr>
      <w:spacing w:before="100" w:beforeAutospacing="1" w:after="100" w:afterAutospacing="1"/>
    </w:pPr>
    <w:rPr>
      <w:color w:val="333333"/>
    </w:rPr>
  </w:style>
  <w:style w:type="paragraph" w:customStyle="1" w:styleId="title1">
    <w:name w:val="title1"/>
    <w:basedOn w:val="a"/>
    <w:pPr>
      <w:spacing w:before="100" w:beforeAutospacing="1" w:after="100" w:afterAutospacing="1"/>
    </w:pPr>
    <w:rPr>
      <w:b/>
      <w:bCs/>
    </w:rPr>
  </w:style>
  <w:style w:type="paragraph" w:customStyle="1" w:styleId="form-item1">
    <w:name w:val="form-item1"/>
    <w:basedOn w:val="a"/>
  </w:style>
  <w:style w:type="paragraph" w:customStyle="1" w:styleId="form-item2">
    <w:name w:val="form-item2"/>
    <w:basedOn w:val="a"/>
  </w:style>
  <w:style w:type="paragraph" w:customStyle="1" w:styleId="description1">
    <w:name w:val="description1"/>
    <w:basedOn w:val="a"/>
    <w:pPr>
      <w:spacing w:before="100" w:beforeAutospacing="1" w:after="100" w:afterAutospacing="1"/>
    </w:pPr>
  </w:style>
  <w:style w:type="paragraph" w:customStyle="1" w:styleId="form-item3">
    <w:name w:val="form-item3"/>
    <w:basedOn w:val="a"/>
    <w:pPr>
      <w:spacing w:before="96" w:after="96"/>
    </w:pPr>
  </w:style>
  <w:style w:type="paragraph" w:customStyle="1" w:styleId="form-item4">
    <w:name w:val="form-item4"/>
    <w:basedOn w:val="a"/>
    <w:pPr>
      <w:spacing w:before="96" w:after="96"/>
    </w:pPr>
  </w:style>
  <w:style w:type="paragraph" w:customStyle="1" w:styleId="description2">
    <w:name w:val="description2"/>
    <w:basedOn w:val="a"/>
    <w:pPr>
      <w:spacing w:before="100" w:beforeAutospacing="1" w:after="100" w:afterAutospacing="1"/>
      <w:ind w:left="30"/>
    </w:pPr>
  </w:style>
  <w:style w:type="paragraph" w:customStyle="1" w:styleId="description3">
    <w:name w:val="description3"/>
    <w:basedOn w:val="a"/>
    <w:pPr>
      <w:spacing w:before="100" w:beforeAutospacing="1" w:after="100" w:afterAutospacing="1"/>
      <w:ind w:left="30"/>
    </w:pPr>
  </w:style>
  <w:style w:type="paragraph" w:customStyle="1" w:styleId="pager1">
    <w:name w:val="pager1"/>
    <w:basedOn w:val="a"/>
    <w:pPr>
      <w:spacing w:before="150" w:after="150"/>
      <w:ind w:left="150" w:right="150"/>
      <w:jc w:val="center"/>
    </w:pPr>
  </w:style>
  <w:style w:type="paragraph" w:customStyle="1" w:styleId="selected1">
    <w:name w:val="selected1"/>
    <w:basedOn w:val="a"/>
    <w:pPr>
      <w:shd w:val="clear" w:color="auto" w:fill="0072B9"/>
      <w:spacing w:before="100" w:beforeAutospacing="1" w:after="100" w:afterAutospacing="1"/>
    </w:pPr>
    <w:rPr>
      <w:color w:val="FFFFFF"/>
    </w:rPr>
  </w:style>
  <w:style w:type="character" w:customStyle="1" w:styleId="summary1">
    <w:name w:val="summary1"/>
    <w:basedOn w:val="a0"/>
    <w:rPr>
      <w:color w:val="999999"/>
      <w:sz w:val="22"/>
      <w:szCs w:val="22"/>
    </w:rPr>
  </w:style>
  <w:style w:type="paragraph" w:customStyle="1" w:styleId="field-label1">
    <w:name w:val="field-label1"/>
    <w:basedOn w:val="a"/>
    <w:pPr>
      <w:spacing w:before="100" w:beforeAutospacing="1" w:after="100" w:afterAutospacing="1"/>
    </w:pPr>
    <w:rPr>
      <w:b/>
      <w:bCs/>
      <w:sz w:val="30"/>
      <w:szCs w:val="30"/>
    </w:rPr>
  </w:style>
  <w:style w:type="paragraph" w:customStyle="1" w:styleId="field-multiple-table1">
    <w:name w:val="field-multiple-table1"/>
    <w:basedOn w:val="a"/>
  </w:style>
  <w:style w:type="paragraph" w:customStyle="1" w:styleId="field-add-more-submit1">
    <w:name w:val="field-add-more-submit1"/>
    <w:basedOn w:val="a"/>
    <w:pPr>
      <w:spacing w:before="120"/>
    </w:pPr>
  </w:style>
  <w:style w:type="paragraph" w:customStyle="1" w:styleId="node1">
    <w:name w:val="node1"/>
    <w:basedOn w:val="a"/>
    <w:pPr>
      <w:shd w:val="clear" w:color="auto" w:fill="FFFFEA"/>
      <w:spacing w:before="300" w:after="300"/>
    </w:pPr>
  </w:style>
  <w:style w:type="paragraph" w:customStyle="1" w:styleId="title2">
    <w:name w:val="title2"/>
    <w:basedOn w:val="a"/>
    <w:pPr>
      <w:spacing w:after="100" w:afterAutospacing="1"/>
    </w:pPr>
    <w:rPr>
      <w:sz w:val="29"/>
      <w:szCs w:val="29"/>
    </w:rPr>
  </w:style>
  <w:style w:type="paragraph" w:customStyle="1" w:styleId="search-snippet-info1">
    <w:name w:val="search-snippet-info1"/>
    <w:basedOn w:val="a"/>
    <w:pPr>
      <w:spacing w:after="100" w:afterAutospacing="1"/>
    </w:pPr>
  </w:style>
  <w:style w:type="paragraph" w:customStyle="1" w:styleId="search-info1">
    <w:name w:val="search-info1"/>
    <w:basedOn w:val="a"/>
    <w:pPr>
      <w:spacing w:after="100" w:afterAutospacing="1"/>
    </w:pPr>
    <w:rPr>
      <w:sz w:val="20"/>
      <w:szCs w:val="20"/>
    </w:rPr>
  </w:style>
  <w:style w:type="paragraph" w:customStyle="1" w:styleId="criterion1">
    <w:name w:val="criterion1"/>
    <w:basedOn w:val="a"/>
    <w:pPr>
      <w:spacing w:before="100" w:beforeAutospacing="1" w:after="100" w:afterAutospacing="1"/>
      <w:ind w:right="480"/>
    </w:pPr>
  </w:style>
  <w:style w:type="paragraph" w:customStyle="1" w:styleId="action1">
    <w:name w:val="action1"/>
    <w:basedOn w:val="a"/>
    <w:pPr>
      <w:spacing w:before="100" w:beforeAutospacing="1" w:after="100" w:afterAutospacing="1"/>
    </w:pPr>
  </w:style>
  <w:style w:type="paragraph" w:customStyle="1" w:styleId="form-item5">
    <w:name w:val="form-item5"/>
    <w:basedOn w:val="a"/>
    <w:pPr>
      <w:spacing w:before="30" w:after="240"/>
    </w:pPr>
  </w:style>
  <w:style w:type="paragraph" w:customStyle="1" w:styleId="form-item6">
    <w:name w:val="form-item6"/>
    <w:basedOn w:val="a"/>
    <w:pPr>
      <w:spacing w:before="30" w:after="240"/>
    </w:pPr>
  </w:style>
  <w:style w:type="paragraph" w:customStyle="1" w:styleId="form-item7">
    <w:name w:val="form-item7"/>
    <w:basedOn w:val="a"/>
    <w:pPr>
      <w:spacing w:before="30" w:after="240"/>
    </w:pPr>
  </w:style>
  <w:style w:type="paragraph" w:customStyle="1" w:styleId="date-padding1">
    <w:name w:val="date-padding1"/>
    <w:basedOn w:val="a"/>
    <w:pPr>
      <w:spacing w:before="100" w:beforeAutospacing="1" w:after="100" w:afterAutospacing="1"/>
    </w:pPr>
  </w:style>
  <w:style w:type="paragraph" w:customStyle="1" w:styleId="form-type-date-select1">
    <w:name w:val="form-type-date-select1"/>
    <w:basedOn w:val="a"/>
    <w:pPr>
      <w:spacing w:before="100" w:beforeAutospacing="1" w:after="100" w:afterAutospacing="1"/>
    </w:pPr>
  </w:style>
  <w:style w:type="paragraph" w:customStyle="1" w:styleId="form-item8">
    <w:name w:val="form-item8"/>
    <w:basedOn w:val="a"/>
    <w:pPr>
      <w:spacing w:before="30"/>
    </w:pPr>
  </w:style>
  <w:style w:type="paragraph" w:customStyle="1" w:styleId="form-item9">
    <w:name w:val="form-item9"/>
    <w:basedOn w:val="a"/>
    <w:pPr>
      <w:spacing w:before="30" w:after="30"/>
    </w:pPr>
  </w:style>
  <w:style w:type="paragraph" w:customStyle="1" w:styleId="form-item10">
    <w:name w:val="form-item10"/>
    <w:basedOn w:val="a"/>
    <w:pPr>
      <w:spacing w:before="30" w:after="240"/>
      <w:ind w:right="240"/>
    </w:pPr>
  </w:style>
  <w:style w:type="paragraph" w:customStyle="1" w:styleId="line-item-table1">
    <w:name w:val="line-item-table1"/>
    <w:basedOn w:val="a"/>
    <w:pPr>
      <w:spacing w:before="100" w:beforeAutospacing="1" w:after="100" w:afterAutospacing="1"/>
    </w:pPr>
  </w:style>
  <w:style w:type="paragraph" w:customStyle="1" w:styleId="form-remove1">
    <w:name w:val="form-remove1"/>
    <w:basedOn w:val="a"/>
    <w:pPr>
      <w:spacing w:before="60" w:after="100" w:afterAutospacing="1"/>
    </w:pPr>
  </w:style>
  <w:style w:type="paragraph" w:customStyle="1" w:styleId="date1">
    <w:name w:val="date1"/>
    <w:basedOn w:val="a"/>
    <w:pPr>
      <w:spacing w:before="100" w:beforeAutospacing="1" w:after="100" w:afterAutospacing="1"/>
      <w:jc w:val="center"/>
    </w:pPr>
  </w:style>
  <w:style w:type="paragraph" w:customStyle="1" w:styleId="user1">
    <w:name w:val="user1"/>
    <w:basedOn w:val="a"/>
    <w:pPr>
      <w:spacing w:before="100" w:beforeAutospacing="1" w:after="100" w:afterAutospacing="1"/>
      <w:jc w:val="center"/>
    </w:pPr>
  </w:style>
  <w:style w:type="paragraph" w:customStyle="1" w:styleId="notified1">
    <w:name w:val="notified1"/>
    <w:basedOn w:val="a"/>
    <w:pPr>
      <w:spacing w:before="100" w:beforeAutospacing="1" w:after="100" w:afterAutospacing="1"/>
      <w:jc w:val="center"/>
    </w:pPr>
  </w:style>
  <w:style w:type="paragraph" w:customStyle="1" w:styleId="status1">
    <w:name w:val="status1"/>
    <w:basedOn w:val="a"/>
    <w:pPr>
      <w:spacing w:before="100" w:beforeAutospacing="1" w:after="100" w:afterAutospacing="1"/>
      <w:jc w:val="center"/>
    </w:pPr>
  </w:style>
  <w:style w:type="paragraph" w:customStyle="1" w:styleId="message2">
    <w:name w:val="message2"/>
    <w:basedOn w:val="a"/>
    <w:pPr>
      <w:spacing w:before="100" w:beforeAutospacing="1" w:after="100" w:afterAutospacing="1"/>
    </w:pPr>
  </w:style>
  <w:style w:type="paragraph" w:customStyle="1" w:styleId="oet-label1">
    <w:name w:val="oet-label1"/>
    <w:basedOn w:val="a"/>
    <w:pPr>
      <w:spacing w:before="100" w:beforeAutospacing="1" w:after="100" w:afterAutospacing="1"/>
      <w:jc w:val="right"/>
    </w:pPr>
    <w:rPr>
      <w:b/>
      <w:bCs/>
    </w:rPr>
  </w:style>
  <w:style w:type="paragraph" w:customStyle="1" w:styleId="form-item11">
    <w:name w:val="form-item11"/>
    <w:basedOn w:val="a"/>
    <w:pPr>
      <w:spacing w:before="30" w:after="240"/>
    </w:pPr>
  </w:style>
  <w:style w:type="paragraph" w:customStyle="1" w:styleId="li-title1">
    <w:name w:val="li-title1"/>
    <w:basedOn w:val="a"/>
    <w:pPr>
      <w:spacing w:before="100" w:beforeAutospacing="1" w:after="100" w:afterAutospacing="1"/>
      <w:jc w:val="right"/>
    </w:pPr>
    <w:rPr>
      <w:b/>
      <w:bCs/>
    </w:rPr>
  </w:style>
  <w:style w:type="paragraph" w:customStyle="1" w:styleId="li-amount1">
    <w:name w:val="li-amount1"/>
    <w:basedOn w:val="a"/>
    <w:pPr>
      <w:spacing w:before="100" w:beforeAutospacing="1" w:after="100" w:afterAutospacing="1"/>
      <w:jc w:val="right"/>
    </w:pPr>
  </w:style>
  <w:style w:type="paragraph" w:customStyle="1" w:styleId="form-item12">
    <w:name w:val="form-item12"/>
    <w:basedOn w:val="a"/>
    <w:pPr>
      <w:spacing w:before="30" w:after="240"/>
    </w:pPr>
  </w:style>
  <w:style w:type="paragraph" w:customStyle="1" w:styleId="product-description1">
    <w:name w:val="product-description1"/>
    <w:basedOn w:val="a"/>
    <w:pPr>
      <w:spacing w:before="100" w:beforeAutospacing="1" w:after="100" w:afterAutospacing="1"/>
    </w:pPr>
    <w:rPr>
      <w:sz w:val="17"/>
      <w:szCs w:val="17"/>
    </w:rPr>
  </w:style>
  <w:style w:type="paragraph" w:customStyle="1" w:styleId="form-submit1">
    <w:name w:val="form-submit1"/>
    <w:basedOn w:val="a"/>
  </w:style>
  <w:style w:type="paragraph" w:customStyle="1" w:styleId="form-type-checkbox1">
    <w:name w:val="form-type-checkbox1"/>
    <w:basedOn w:val="a"/>
    <w:pPr>
      <w:spacing w:before="100" w:beforeAutospacing="1" w:after="100" w:afterAutospacing="1"/>
    </w:pPr>
  </w:style>
  <w:style w:type="paragraph" w:customStyle="1" w:styleId="form-submit2">
    <w:name w:val="form-submit2"/>
    <w:basedOn w:val="a"/>
  </w:style>
  <w:style w:type="paragraph" w:customStyle="1" w:styleId="form-item13">
    <w:name w:val="form-item13"/>
    <w:basedOn w:val="a"/>
  </w:style>
  <w:style w:type="paragraph" w:customStyle="1" w:styleId="form-item14">
    <w:name w:val="form-item14"/>
    <w:basedOn w:val="a"/>
    <w:pPr>
      <w:spacing w:before="30" w:after="240"/>
    </w:pPr>
  </w:style>
  <w:style w:type="paragraph" w:customStyle="1" w:styleId="form-item15">
    <w:name w:val="form-item15"/>
    <w:basedOn w:val="a"/>
    <w:pPr>
      <w:spacing w:before="30" w:after="240"/>
      <w:ind w:right="240"/>
    </w:pPr>
  </w:style>
  <w:style w:type="paragraph" w:customStyle="1" w:styleId="form-item16">
    <w:name w:val="form-item16"/>
    <w:basedOn w:val="a"/>
    <w:pPr>
      <w:spacing w:before="30" w:after="30"/>
    </w:pPr>
  </w:style>
  <w:style w:type="character" w:customStyle="1" w:styleId="icon1">
    <w:name w:val="icon1"/>
    <w:basedOn w:val="a0"/>
    <w:rPr>
      <w:shd w:val="clear" w:color="auto" w:fill="auto"/>
    </w:rPr>
  </w:style>
  <w:style w:type="character" w:customStyle="1" w:styleId="icon2">
    <w:name w:val="icon2"/>
    <w:basedOn w:val="a0"/>
    <w:rPr>
      <w:shd w:val="clear" w:color="auto" w:fill="auto"/>
    </w:rPr>
  </w:style>
  <w:style w:type="character" w:customStyle="1" w:styleId="icon3">
    <w:name w:val="icon3"/>
    <w:basedOn w:val="a0"/>
    <w:rPr>
      <w:shd w:val="clear" w:color="auto" w:fill="auto"/>
    </w:rPr>
  </w:style>
  <w:style w:type="character" w:customStyle="1" w:styleId="icon4">
    <w:name w:val="icon4"/>
    <w:basedOn w:val="a0"/>
    <w:rPr>
      <w:shd w:val="clear" w:color="auto" w:fill="auto"/>
    </w:rPr>
  </w:style>
  <w:style w:type="character" w:customStyle="1" w:styleId="icon5">
    <w:name w:val="icon5"/>
    <w:basedOn w:val="a0"/>
    <w:rPr>
      <w:shd w:val="clear" w:color="auto" w:fill="auto"/>
    </w:rPr>
  </w:style>
  <w:style w:type="paragraph" w:customStyle="1" w:styleId="form-item17">
    <w:name w:val="form-item17"/>
    <w:basedOn w:val="a"/>
  </w:style>
  <w:style w:type="paragraph" w:customStyle="1" w:styleId="form-item18">
    <w:name w:val="form-item18"/>
    <w:basedOn w:val="a"/>
  </w:style>
  <w:style w:type="paragraph" w:customStyle="1" w:styleId="form-item-name1">
    <w:name w:val="form-item-name1"/>
    <w:basedOn w:val="a"/>
    <w:pPr>
      <w:spacing w:before="100" w:beforeAutospacing="1" w:after="100" w:afterAutospacing="1"/>
      <w:ind w:right="240"/>
    </w:pPr>
  </w:style>
  <w:style w:type="paragraph" w:customStyle="1" w:styleId="user-picture1">
    <w:name w:val="user-picture1"/>
    <w:basedOn w:val="a"/>
    <w:pPr>
      <w:spacing w:after="240"/>
      <w:ind w:right="240"/>
    </w:pPr>
  </w:style>
  <w:style w:type="paragraph" w:customStyle="1" w:styleId="views-exposed-widget1">
    <w:name w:val="views-exposed-widget1"/>
    <w:basedOn w:val="a"/>
    <w:pPr>
      <w:spacing w:before="100" w:beforeAutospacing="1" w:after="100" w:afterAutospacing="1"/>
    </w:pPr>
  </w:style>
  <w:style w:type="paragraph" w:customStyle="1" w:styleId="form-submit3">
    <w:name w:val="form-submit3"/>
    <w:basedOn w:val="a"/>
    <w:pPr>
      <w:spacing w:before="384"/>
      <w:ind w:left="75" w:right="75"/>
    </w:pPr>
  </w:style>
  <w:style w:type="paragraph" w:customStyle="1" w:styleId="form-item19">
    <w:name w:val="form-item19"/>
    <w:basedOn w:val="a"/>
  </w:style>
  <w:style w:type="paragraph" w:customStyle="1" w:styleId="form-submit4">
    <w:name w:val="form-submit4"/>
    <w:basedOn w:val="a"/>
    <w:pPr>
      <w:ind w:left="75" w:right="75"/>
    </w:pPr>
  </w:style>
  <w:style w:type="paragraph" w:customStyle="1" w:styleId="nav-toggle1">
    <w:name w:val="nav-toggle1"/>
    <w:basedOn w:val="a"/>
    <w:pPr>
      <w:spacing w:before="100" w:beforeAutospacing="1" w:after="100" w:afterAutospacing="1"/>
    </w:pPr>
    <w:rPr>
      <w:vanish/>
    </w:rPr>
  </w:style>
  <w:style w:type="paragraph" w:customStyle="1" w:styleId="expanded2">
    <w:name w:val="expanded2"/>
    <w:basedOn w:val="a"/>
    <w:rPr>
      <w:sz w:val="27"/>
      <w:szCs w:val="27"/>
    </w:rPr>
  </w:style>
  <w:style w:type="paragraph" w:customStyle="1" w:styleId="collapsed2">
    <w:name w:val="collapsed2"/>
    <w:basedOn w:val="a"/>
    <w:rPr>
      <w:sz w:val="27"/>
      <w:szCs w:val="27"/>
    </w:rPr>
  </w:style>
  <w:style w:type="paragraph" w:customStyle="1" w:styleId="leaf2">
    <w:name w:val="leaf2"/>
    <w:basedOn w:val="a"/>
    <w:rPr>
      <w:sz w:val="27"/>
      <w:szCs w:val="27"/>
    </w:rPr>
  </w:style>
  <w:style w:type="paragraph" w:customStyle="1" w:styleId="nivo-controlnav1">
    <w:name w:val="nivo-controlnav1"/>
    <w:basedOn w:val="a"/>
    <w:pPr>
      <w:spacing w:before="100" w:beforeAutospacing="1" w:after="100" w:afterAutospacing="1"/>
    </w:pPr>
  </w:style>
  <w:style w:type="paragraph" w:customStyle="1" w:styleId="post1">
    <w:name w:val="post1"/>
    <w:basedOn w:val="a"/>
  </w:style>
  <w:style w:type="paragraph" w:customStyle="1" w:styleId="slide-image1">
    <w:name w:val="slide-image1"/>
    <w:basedOn w:val="a"/>
    <w:pPr>
      <w:shd w:val="clear" w:color="auto" w:fill="E9E9E9"/>
      <w:spacing w:before="100" w:beforeAutospacing="1" w:after="100" w:afterAutospacing="1"/>
    </w:pPr>
  </w:style>
  <w:style w:type="paragraph" w:customStyle="1" w:styleId="entry-header1">
    <w:name w:val="entry-header1"/>
    <w:basedOn w:val="a"/>
    <w:pPr>
      <w:spacing w:before="100" w:beforeAutospacing="1" w:after="100" w:afterAutospacing="1"/>
      <w:ind w:left="595"/>
    </w:pPr>
  </w:style>
  <w:style w:type="paragraph" w:customStyle="1" w:styleId="entry-summary1">
    <w:name w:val="entry-summary1"/>
    <w:basedOn w:val="a"/>
    <w:pPr>
      <w:spacing w:before="100" w:beforeAutospacing="1" w:after="100" w:afterAutospacing="1"/>
      <w:ind w:left="595"/>
    </w:pPr>
  </w:style>
  <w:style w:type="paragraph" w:customStyle="1" w:styleId="entry-title1">
    <w:name w:val="entry-title1"/>
    <w:basedOn w:val="a"/>
    <w:pPr>
      <w:spacing w:before="100" w:beforeAutospacing="1" w:after="225"/>
    </w:pPr>
  </w:style>
  <w:style w:type="paragraph" w:customStyle="1" w:styleId="content-sidebar-wrap1">
    <w:name w:val="content-sidebar-wrap1"/>
    <w:basedOn w:val="a"/>
    <w:pPr>
      <w:spacing w:before="100" w:beforeAutospacing="1" w:after="100" w:afterAutospacing="1"/>
    </w:pPr>
  </w:style>
  <w:style w:type="paragraph" w:customStyle="1" w:styleId="content-sidebar-wrap2">
    <w:name w:val="content-sidebar-wrap2"/>
    <w:basedOn w:val="a"/>
    <w:pPr>
      <w:spacing w:before="100" w:beforeAutospacing="1" w:after="100" w:afterAutospacing="1"/>
    </w:pPr>
  </w:style>
  <w:style w:type="paragraph" w:customStyle="1" w:styleId="content-sidebar-wrap3">
    <w:name w:val="content-sidebar-wrap3"/>
    <w:basedOn w:val="a"/>
    <w:pPr>
      <w:spacing w:before="100" w:beforeAutospacing="1" w:after="100" w:afterAutospacing="1"/>
    </w:pPr>
  </w:style>
  <w:style w:type="paragraph" w:customStyle="1" w:styleId="title3">
    <w:name w:val="title3"/>
    <w:basedOn w:val="a"/>
    <w:pPr>
      <w:spacing w:before="100" w:beforeAutospacing="1" w:after="100" w:afterAutospacing="1" w:line="480" w:lineRule="auto"/>
    </w:pPr>
    <w:rPr>
      <w:sz w:val="21"/>
      <w:szCs w:val="21"/>
    </w:rPr>
  </w:style>
  <w:style w:type="paragraph" w:customStyle="1" w:styleId="choices1">
    <w:name w:val="choices1"/>
    <w:basedOn w:val="a"/>
  </w:style>
  <w:style w:type="paragraph" w:customStyle="1" w:styleId="field-item1">
    <w:name w:val="field-item1"/>
    <w:basedOn w:val="a"/>
    <w:pPr>
      <w:ind w:right="240"/>
    </w:pPr>
  </w:style>
  <w:style w:type="paragraph" w:customStyle="1" w:styleId="fieldset-wrapper2">
    <w:name w:val="fieldset-wrapper2"/>
    <w:basedOn w:val="a"/>
    <w:pPr>
      <w:spacing w:after="100" w:afterAutospacing="1"/>
    </w:pPr>
  </w:style>
  <w:style w:type="paragraph" w:customStyle="1" w:styleId="form-item20">
    <w:name w:val="form-item20"/>
    <w:basedOn w:val="a"/>
    <w:pPr>
      <w:spacing w:before="30" w:after="240"/>
    </w:pPr>
  </w:style>
  <w:style w:type="paragraph" w:customStyle="1" w:styleId="block1">
    <w:name w:val="block1"/>
    <w:basedOn w:val="a"/>
  </w:style>
  <w:style w:type="paragraph" w:customStyle="1" w:styleId="column1">
    <w:name w:val="column1"/>
    <w:basedOn w:val="a"/>
    <w:pPr>
      <w:spacing w:before="1" w:after="1"/>
    </w:pPr>
  </w:style>
  <w:style w:type="paragraph" w:customStyle="1" w:styleId="column-title1">
    <w:name w:val="column-title1"/>
    <w:basedOn w:val="a"/>
    <w:pPr>
      <w:spacing w:before="100" w:beforeAutospacing="1" w:after="100" w:afterAutospacing="1"/>
    </w:pPr>
    <w:rPr>
      <w:color w:val="E0E0E0"/>
    </w:rPr>
  </w:style>
  <w:style w:type="paragraph" w:customStyle="1" w:styleId="column2">
    <w:name w:val="column2"/>
    <w:basedOn w:val="a"/>
    <w:pPr>
      <w:spacing w:after="1"/>
      <w:ind w:left="357"/>
    </w:pPr>
    <w:rPr>
      <w:color w:val="4E4B4B"/>
    </w:rPr>
  </w:style>
  <w:style w:type="paragraph" w:customStyle="1" w:styleId="column-title2">
    <w:name w:val="column-title2"/>
    <w:basedOn w:val="a"/>
    <w:pPr>
      <w:spacing w:before="100" w:beforeAutospacing="1" w:after="100" w:afterAutospacing="1"/>
    </w:pPr>
    <w:rPr>
      <w:color w:val="E0E0E0"/>
    </w:rPr>
  </w:style>
  <w:style w:type="paragraph" w:customStyle="1" w:styleId="text-center1">
    <w:name w:val="text-center1"/>
    <w:basedOn w:val="a"/>
    <w:pPr>
      <w:spacing w:before="100" w:beforeAutospacing="1" w:after="100" w:afterAutospacing="1"/>
      <w:jc w:val="center"/>
    </w:pPr>
  </w:style>
  <w:style w:type="paragraph" w:customStyle="1" w:styleId="text-right1">
    <w:name w:val="text-right1"/>
    <w:basedOn w:val="a"/>
    <w:pPr>
      <w:spacing w:before="100" w:beforeAutospacing="1" w:after="100" w:afterAutospacing="1"/>
      <w:jc w:val="right"/>
    </w:pPr>
  </w:style>
  <w:style w:type="paragraph" w:customStyle="1" w:styleId="field-name-field-image1">
    <w:name w:val="field-name-field-image1"/>
    <w:basedOn w:val="a"/>
    <w:pPr>
      <w:spacing w:before="100" w:beforeAutospacing="1" w:after="100" w:afterAutospacing="1"/>
    </w:pPr>
  </w:style>
  <w:style w:type="paragraph" w:customStyle="1" w:styleId="field-name-field-image2">
    <w:name w:val="field-name-field-image2"/>
    <w:basedOn w:val="a"/>
    <w:pPr>
      <w:spacing w:before="100" w:beforeAutospacing="1" w:after="100" w:afterAutospacing="1"/>
    </w:pPr>
  </w:style>
  <w:style w:type="paragraph" w:customStyle="1" w:styleId="title-package1">
    <w:name w:val="title-package1"/>
    <w:basedOn w:val="a"/>
    <w:pPr>
      <w:spacing w:before="100" w:beforeAutospacing="1" w:after="100" w:afterAutospacing="1"/>
    </w:pPr>
    <w:rPr>
      <w:color w:val="5E3F26"/>
      <w:sz w:val="30"/>
      <w:szCs w:val="30"/>
    </w:rPr>
  </w:style>
  <w:style w:type="paragraph" w:customStyle="1" w:styleId="content1">
    <w:name w:val="content1"/>
    <w:basedOn w:val="a"/>
    <w:pPr>
      <w:spacing w:after="100" w:afterAutospacing="1"/>
    </w:pPr>
  </w:style>
  <w:style w:type="paragraph" w:customStyle="1" w:styleId="form-text1">
    <w:name w:val="form-text1"/>
    <w:basedOn w:val="a"/>
    <w:pPr>
      <w:pBdr>
        <w:top w:val="single" w:sz="6" w:space="6" w:color="C7C7C7"/>
        <w:left w:val="single" w:sz="6" w:space="6" w:color="C7C7C7"/>
        <w:bottom w:val="single" w:sz="6" w:space="6" w:color="C7C7C7"/>
        <w:right w:val="single" w:sz="6" w:space="6" w:color="C7C7C7"/>
      </w:pBdr>
      <w:spacing w:before="100" w:beforeAutospacing="1" w:after="100" w:afterAutospacing="1"/>
      <w:ind w:right="75"/>
    </w:pPr>
  </w:style>
  <w:style w:type="paragraph" w:customStyle="1" w:styleId="form-submit5">
    <w:name w:val="form-submit5"/>
    <w:basedOn w:val="a"/>
    <w:pPr>
      <w:spacing w:before="75" w:after="75"/>
      <w:ind w:left="75" w:right="75" w:hanging="18913"/>
    </w:pPr>
  </w:style>
  <w:style w:type="paragraph" w:customStyle="1" w:styleId="form-actions1">
    <w:name w:val="form-actions1"/>
    <w:basedOn w:val="a"/>
    <w:pPr>
      <w:spacing w:before="240" w:after="240"/>
    </w:pPr>
  </w:style>
  <w:style w:type="paragraph" w:customStyle="1" w:styleId="text-download1">
    <w:name w:val="text-download1"/>
    <w:basedOn w:val="a"/>
    <w:pPr>
      <w:spacing w:before="100" w:beforeAutospacing="1" w:after="100" w:afterAutospacing="1"/>
    </w:pPr>
    <w:rPr>
      <w:b/>
      <w:bCs/>
      <w:sz w:val="30"/>
      <w:szCs w:val="30"/>
    </w:rPr>
  </w:style>
  <w:style w:type="paragraph" w:customStyle="1" w:styleId="views-field-changed1">
    <w:name w:val="views-field-changed1"/>
    <w:basedOn w:val="a"/>
    <w:pPr>
      <w:spacing w:before="100" w:beforeAutospacing="1" w:after="100" w:afterAutospacing="1"/>
    </w:pPr>
  </w:style>
  <w:style w:type="paragraph" w:customStyle="1" w:styleId="field-name-uc-product-image1">
    <w:name w:val="field-name-uc-product-image1"/>
    <w:basedOn w:val="a"/>
    <w:pPr>
      <w:pBdr>
        <w:top w:val="double" w:sz="6" w:space="4" w:color="EDEDED"/>
        <w:left w:val="double" w:sz="6" w:space="0" w:color="EDEDED"/>
        <w:bottom w:val="double" w:sz="6" w:space="0" w:color="EDEDED"/>
        <w:right w:val="double" w:sz="6" w:space="0" w:color="EDEDED"/>
      </w:pBdr>
      <w:shd w:val="clear" w:color="auto" w:fill="FBFBFB"/>
      <w:spacing w:before="100" w:beforeAutospacing="1" w:after="100" w:afterAutospacing="1"/>
      <w:ind w:left="300"/>
      <w:jc w:val="center"/>
    </w:pPr>
  </w:style>
  <w:style w:type="paragraph" w:customStyle="1" w:styleId="field-name-body1">
    <w:name w:val="field-name-body1"/>
    <w:basedOn w:val="a"/>
    <w:pPr>
      <w:spacing w:before="100" w:beforeAutospacing="1" w:after="100" w:afterAutospacing="1"/>
    </w:pPr>
    <w:rPr>
      <w:sz w:val="21"/>
      <w:szCs w:val="21"/>
    </w:rPr>
  </w:style>
  <w:style w:type="paragraph" w:customStyle="1" w:styleId="form-actions2">
    <w:name w:val="form-actions2"/>
    <w:basedOn w:val="a"/>
    <w:pPr>
      <w:spacing w:after="240"/>
    </w:pPr>
  </w:style>
  <w:style w:type="paragraph" w:customStyle="1" w:styleId="views-row1">
    <w:name w:val="views-row1"/>
    <w:basedOn w:val="a"/>
    <w:pPr>
      <w:shd w:val="clear" w:color="auto" w:fill="FBFBFB"/>
      <w:spacing w:before="45" w:after="45"/>
      <w:ind w:left="45" w:right="45"/>
      <w:jc w:val="center"/>
      <w:textAlignment w:val="top"/>
    </w:pPr>
  </w:style>
  <w:style w:type="paragraph" w:customStyle="1" w:styleId="views-row2">
    <w:name w:val="views-row2"/>
    <w:basedOn w:val="a"/>
    <w:pPr>
      <w:shd w:val="clear" w:color="auto" w:fill="FBFBFB"/>
      <w:spacing w:before="45" w:after="45"/>
      <w:ind w:left="45" w:right="45"/>
      <w:jc w:val="center"/>
      <w:textAlignment w:val="top"/>
    </w:pPr>
  </w:style>
  <w:style w:type="paragraph" w:customStyle="1" w:styleId="views-field-field-count1">
    <w:name w:val="views-field-field-count1"/>
    <w:basedOn w:val="a"/>
    <w:pPr>
      <w:spacing w:before="100" w:beforeAutospacing="1" w:after="100" w:afterAutospacing="1"/>
    </w:pPr>
    <w:rPr>
      <w:sz w:val="21"/>
      <w:szCs w:val="21"/>
    </w:rPr>
  </w:style>
  <w:style w:type="paragraph" w:customStyle="1" w:styleId="views-field-field-count2">
    <w:name w:val="views-field-field-count2"/>
    <w:basedOn w:val="a"/>
    <w:pPr>
      <w:spacing w:before="100" w:beforeAutospacing="1" w:after="100" w:afterAutospacing="1"/>
    </w:pPr>
    <w:rPr>
      <w:sz w:val="21"/>
      <w:szCs w:val="21"/>
    </w:rPr>
  </w:style>
  <w:style w:type="paragraph" w:customStyle="1" w:styleId="views-field-uc-product-image1">
    <w:name w:val="views-field-uc-product-image1"/>
    <w:basedOn w:val="a"/>
    <w:pPr>
      <w:shd w:val="clear" w:color="auto" w:fill="FFFFFF"/>
      <w:spacing w:before="100" w:beforeAutospacing="1" w:after="100" w:afterAutospacing="1"/>
    </w:pPr>
  </w:style>
  <w:style w:type="paragraph" w:customStyle="1" w:styleId="views-field-uc-product-image2">
    <w:name w:val="views-field-uc-product-image2"/>
    <w:basedOn w:val="a"/>
    <w:pPr>
      <w:shd w:val="clear" w:color="auto" w:fill="FFFFFF"/>
      <w:spacing w:before="100" w:beforeAutospacing="1" w:after="100" w:afterAutospacing="1"/>
    </w:pPr>
  </w:style>
  <w:style w:type="paragraph" w:customStyle="1" w:styleId="views-field-view-node1">
    <w:name w:val="views-field-view-node1"/>
    <w:basedOn w:val="a"/>
    <w:pPr>
      <w:shd w:val="clear" w:color="auto" w:fill="FFFFFF"/>
      <w:spacing w:before="100" w:beforeAutospacing="1" w:after="100" w:afterAutospacing="1"/>
    </w:pPr>
  </w:style>
  <w:style w:type="paragraph" w:customStyle="1" w:styleId="views-field-view-node2">
    <w:name w:val="views-field-view-node2"/>
    <w:basedOn w:val="a"/>
    <w:pPr>
      <w:shd w:val="clear" w:color="auto" w:fill="FFFFFF"/>
      <w:spacing w:before="100" w:beforeAutospacing="1" w:after="100" w:afterAutospacing="1"/>
    </w:pPr>
  </w:style>
  <w:style w:type="paragraph" w:customStyle="1" w:styleId="views-field-sell-price1">
    <w:name w:val="views-field-sell-price1"/>
    <w:basedOn w:val="a"/>
    <w:pPr>
      <w:spacing w:before="100" w:beforeAutospacing="1" w:after="100" w:afterAutospacing="1"/>
    </w:pPr>
    <w:rPr>
      <w:b/>
      <w:bCs/>
      <w:color w:val="036900"/>
      <w:sz w:val="36"/>
      <w:szCs w:val="36"/>
    </w:rPr>
  </w:style>
  <w:style w:type="paragraph" w:customStyle="1" w:styleId="views-field-sell-price2">
    <w:name w:val="views-field-sell-price2"/>
    <w:basedOn w:val="a"/>
    <w:pPr>
      <w:spacing w:before="100" w:beforeAutospacing="1" w:after="100" w:afterAutospacing="1"/>
    </w:pPr>
    <w:rPr>
      <w:b/>
      <w:bCs/>
      <w:color w:val="036900"/>
      <w:sz w:val="36"/>
      <w:szCs w:val="36"/>
    </w:rPr>
  </w:style>
  <w:style w:type="paragraph" w:customStyle="1" w:styleId="form-actions3">
    <w:name w:val="form-actions3"/>
    <w:basedOn w:val="a"/>
  </w:style>
  <w:style w:type="paragraph" w:customStyle="1" w:styleId="form-actions4">
    <w:name w:val="form-actions4"/>
    <w:basedOn w:val="a"/>
  </w:style>
  <w:style w:type="paragraph" w:customStyle="1" w:styleId="form-item-panes-payment-payment-method1">
    <w:name w:val="form-item-panes-payment-payment-method1"/>
    <w:basedOn w:val="a"/>
    <w:pPr>
      <w:spacing w:before="100" w:beforeAutospacing="1" w:after="100" w:afterAutospacing="1"/>
    </w:pPr>
    <w:rPr>
      <w:color w:val="0174B8"/>
      <w:sz w:val="27"/>
      <w:szCs w:val="27"/>
    </w:rPr>
  </w:style>
  <w:style w:type="paragraph" w:customStyle="1" w:styleId="views-field-buyitnowbutton1">
    <w:name w:val="views-field-buyitnowbutton1"/>
    <w:basedOn w:val="a"/>
    <w:pPr>
      <w:spacing w:before="100" w:beforeAutospacing="1" w:after="100" w:afterAutospacing="1"/>
    </w:pPr>
  </w:style>
  <w:style w:type="paragraph" w:customStyle="1" w:styleId="views-row3">
    <w:name w:val="views-row3"/>
    <w:basedOn w:val="a"/>
    <w:pPr>
      <w:spacing w:before="100" w:beforeAutospacing="1" w:after="100" w:afterAutospacing="1"/>
    </w:pPr>
  </w:style>
  <w:style w:type="paragraph" w:customStyle="1" w:styleId="form-actions5">
    <w:name w:val="form-actions5"/>
    <w:basedOn w:val="a"/>
  </w:style>
  <w:style w:type="paragraph" w:customStyle="1" w:styleId="views-field-field-package1">
    <w:name w:val="views-field-field-package1"/>
    <w:basedOn w:val="a"/>
    <w:pPr>
      <w:spacing w:before="100" w:beforeAutospacing="1" w:after="100" w:afterAutospacing="1"/>
    </w:pPr>
    <w:rPr>
      <w:b/>
      <w:bCs/>
    </w:rPr>
  </w:style>
  <w:style w:type="paragraph" w:customStyle="1" w:styleId="views-field-sell-price3">
    <w:name w:val="views-field-sell-price3"/>
    <w:basedOn w:val="a"/>
    <w:pPr>
      <w:spacing w:before="100" w:beforeAutospacing="1" w:after="100" w:afterAutospacing="1"/>
      <w:jc w:val="right"/>
    </w:pPr>
    <w:rPr>
      <w:b/>
      <w:bCs/>
      <w:color w:val="DA8A20"/>
      <w:sz w:val="30"/>
      <w:szCs w:val="30"/>
    </w:rPr>
  </w:style>
  <w:style w:type="paragraph" w:customStyle="1" w:styleId="views-field-buyitnowbutton2">
    <w:name w:val="views-field-buyitnowbutton2"/>
    <w:basedOn w:val="a"/>
    <w:pPr>
      <w:spacing w:before="100" w:beforeAutospacing="1" w:after="100" w:afterAutospacing="1"/>
    </w:pPr>
  </w:style>
  <w:style w:type="paragraph" w:customStyle="1" w:styleId="form-actions6">
    <w:name w:val="form-actions6"/>
    <w:basedOn w:val="a"/>
    <w:pPr>
      <w:spacing w:after="240"/>
    </w:pPr>
  </w:style>
  <w:style w:type="paragraph" w:customStyle="1" w:styleId="cart-block-items1">
    <w:name w:val="cart-block-items1"/>
    <w:basedOn w:val="a"/>
    <w:pPr>
      <w:spacing w:before="100" w:beforeAutospacing="1" w:after="100" w:afterAutospacing="1" w:line="264" w:lineRule="atLeast"/>
    </w:pPr>
    <w:rPr>
      <w:sz w:val="21"/>
      <w:szCs w:val="21"/>
    </w:rPr>
  </w:style>
  <w:style w:type="paragraph" w:customStyle="1" w:styleId="grippie2">
    <w:name w:val="grippie2"/>
    <w:basedOn w:val="a"/>
    <w:pPr>
      <w:pBdr>
        <w:top w:val="single" w:sz="2" w:space="0" w:color="DDDDDD"/>
        <w:left w:val="single" w:sz="6" w:space="0" w:color="DDDDDD"/>
        <w:bottom w:val="single" w:sz="6" w:space="0" w:color="DDDDDD"/>
        <w:right w:val="single" w:sz="6" w:space="0" w:color="DDDDDD"/>
      </w:pBdr>
      <w:spacing w:before="100" w:beforeAutospacing="1" w:after="100" w:afterAutospacing="1"/>
    </w:pPr>
  </w:style>
  <w:style w:type="paragraph" w:customStyle="1" w:styleId="handle2">
    <w:name w:val="handle2"/>
    <w:basedOn w:val="a"/>
    <w:pPr>
      <w:ind w:left="120" w:right="120"/>
    </w:pPr>
  </w:style>
  <w:style w:type="paragraph" w:customStyle="1" w:styleId="bar2">
    <w:name w:val="bar2"/>
    <w:basedOn w:val="a"/>
    <w:pPr>
      <w:pBdr>
        <w:top w:val="single" w:sz="6" w:space="0" w:color="666666"/>
        <w:left w:val="single" w:sz="6" w:space="0" w:color="666666"/>
        <w:bottom w:val="single" w:sz="6" w:space="0" w:color="666666"/>
        <w:right w:val="single" w:sz="6" w:space="0" w:color="666666"/>
      </w:pBdr>
      <w:shd w:val="clear" w:color="auto" w:fill="CCCCCC"/>
      <w:ind w:left="48" w:right="48"/>
    </w:pPr>
  </w:style>
  <w:style w:type="paragraph" w:customStyle="1" w:styleId="filled2">
    <w:name w:val="filled2"/>
    <w:basedOn w:val="a"/>
    <w:pPr>
      <w:shd w:val="clear" w:color="auto" w:fill="0072B9"/>
      <w:spacing w:before="100" w:beforeAutospacing="1" w:after="100" w:afterAutospacing="1"/>
    </w:pPr>
  </w:style>
  <w:style w:type="paragraph" w:customStyle="1" w:styleId="throbber3">
    <w:name w:val="throbber3"/>
    <w:basedOn w:val="a"/>
    <w:pPr>
      <w:spacing w:before="30" w:after="30"/>
      <w:ind w:left="30" w:right="30"/>
    </w:pPr>
  </w:style>
  <w:style w:type="paragraph" w:customStyle="1" w:styleId="message3">
    <w:name w:val="message3"/>
    <w:basedOn w:val="a"/>
    <w:pPr>
      <w:spacing w:before="100" w:beforeAutospacing="1" w:after="100" w:afterAutospacing="1"/>
    </w:pPr>
  </w:style>
  <w:style w:type="paragraph" w:customStyle="1" w:styleId="throbber4">
    <w:name w:val="throbber4"/>
    <w:basedOn w:val="a"/>
    <w:pPr>
      <w:ind w:left="30" w:right="30"/>
    </w:pPr>
  </w:style>
  <w:style w:type="paragraph" w:customStyle="1" w:styleId="fieldset-wrapper3">
    <w:name w:val="fieldset-wrapper3"/>
    <w:basedOn w:val="a"/>
    <w:pPr>
      <w:spacing w:before="375" w:after="100" w:afterAutospacing="1"/>
    </w:pPr>
  </w:style>
  <w:style w:type="paragraph" w:customStyle="1" w:styleId="js-hide2">
    <w:name w:val="js-hide2"/>
    <w:basedOn w:val="a"/>
    <w:pPr>
      <w:spacing w:before="100" w:beforeAutospacing="1" w:after="100" w:afterAutospacing="1"/>
    </w:pPr>
    <w:rPr>
      <w:vanish/>
    </w:rPr>
  </w:style>
  <w:style w:type="paragraph" w:customStyle="1" w:styleId="expanded3">
    <w:name w:val="expanded3"/>
    <w:basedOn w:val="a"/>
  </w:style>
  <w:style w:type="paragraph" w:customStyle="1" w:styleId="collapsed3">
    <w:name w:val="collapsed3"/>
    <w:basedOn w:val="a"/>
  </w:style>
  <w:style w:type="paragraph" w:customStyle="1" w:styleId="leaf3">
    <w:name w:val="leaf3"/>
    <w:basedOn w:val="a"/>
  </w:style>
  <w:style w:type="paragraph" w:customStyle="1" w:styleId="error2">
    <w:name w:val="error2"/>
    <w:basedOn w:val="a"/>
    <w:pPr>
      <w:spacing w:before="100" w:beforeAutospacing="1" w:after="100" w:afterAutospacing="1"/>
    </w:pPr>
    <w:rPr>
      <w:color w:val="333333"/>
    </w:rPr>
  </w:style>
  <w:style w:type="paragraph" w:customStyle="1" w:styleId="title4">
    <w:name w:val="title4"/>
    <w:basedOn w:val="a"/>
    <w:pPr>
      <w:spacing w:before="100" w:beforeAutospacing="1" w:after="100" w:afterAutospacing="1"/>
    </w:pPr>
    <w:rPr>
      <w:b/>
      <w:bCs/>
    </w:rPr>
  </w:style>
  <w:style w:type="paragraph" w:customStyle="1" w:styleId="form-item21">
    <w:name w:val="form-item21"/>
    <w:basedOn w:val="a"/>
  </w:style>
  <w:style w:type="paragraph" w:customStyle="1" w:styleId="form-item22">
    <w:name w:val="form-item22"/>
    <w:basedOn w:val="a"/>
  </w:style>
  <w:style w:type="paragraph" w:customStyle="1" w:styleId="description4">
    <w:name w:val="description4"/>
    <w:basedOn w:val="a"/>
    <w:pPr>
      <w:spacing w:before="100" w:beforeAutospacing="1" w:after="100" w:afterAutospacing="1"/>
    </w:pPr>
  </w:style>
  <w:style w:type="paragraph" w:customStyle="1" w:styleId="form-item23">
    <w:name w:val="form-item23"/>
    <w:basedOn w:val="a"/>
    <w:pPr>
      <w:spacing w:before="96" w:after="96"/>
    </w:pPr>
  </w:style>
  <w:style w:type="paragraph" w:customStyle="1" w:styleId="form-item24">
    <w:name w:val="form-item24"/>
    <w:basedOn w:val="a"/>
    <w:pPr>
      <w:spacing w:before="96" w:after="96"/>
    </w:pPr>
  </w:style>
  <w:style w:type="paragraph" w:customStyle="1" w:styleId="description5">
    <w:name w:val="description5"/>
    <w:basedOn w:val="a"/>
    <w:pPr>
      <w:spacing w:before="100" w:beforeAutospacing="1" w:after="100" w:afterAutospacing="1"/>
      <w:ind w:left="30"/>
    </w:pPr>
  </w:style>
  <w:style w:type="paragraph" w:customStyle="1" w:styleId="description6">
    <w:name w:val="description6"/>
    <w:basedOn w:val="a"/>
    <w:pPr>
      <w:spacing w:before="100" w:beforeAutospacing="1" w:after="100" w:afterAutospacing="1"/>
      <w:ind w:left="30"/>
    </w:pPr>
  </w:style>
  <w:style w:type="paragraph" w:customStyle="1" w:styleId="pager2">
    <w:name w:val="pager2"/>
    <w:basedOn w:val="a"/>
    <w:pPr>
      <w:spacing w:before="150" w:after="150"/>
      <w:ind w:left="150" w:right="150"/>
      <w:jc w:val="center"/>
    </w:pPr>
  </w:style>
  <w:style w:type="paragraph" w:customStyle="1" w:styleId="selected2">
    <w:name w:val="selected2"/>
    <w:basedOn w:val="a"/>
    <w:pPr>
      <w:shd w:val="clear" w:color="auto" w:fill="0072B9"/>
      <w:spacing w:before="100" w:beforeAutospacing="1" w:after="100" w:afterAutospacing="1"/>
    </w:pPr>
    <w:rPr>
      <w:color w:val="FFFFFF"/>
    </w:rPr>
  </w:style>
  <w:style w:type="character" w:customStyle="1" w:styleId="summary2">
    <w:name w:val="summary2"/>
    <w:basedOn w:val="a0"/>
    <w:rPr>
      <w:color w:val="999999"/>
      <w:sz w:val="22"/>
      <w:szCs w:val="22"/>
    </w:rPr>
  </w:style>
  <w:style w:type="paragraph" w:customStyle="1" w:styleId="field-label2">
    <w:name w:val="field-label2"/>
    <w:basedOn w:val="a"/>
    <w:pPr>
      <w:spacing w:before="100" w:beforeAutospacing="1" w:after="100" w:afterAutospacing="1"/>
    </w:pPr>
    <w:rPr>
      <w:b/>
      <w:bCs/>
      <w:sz w:val="30"/>
      <w:szCs w:val="30"/>
    </w:rPr>
  </w:style>
  <w:style w:type="paragraph" w:customStyle="1" w:styleId="field-multiple-table2">
    <w:name w:val="field-multiple-table2"/>
    <w:basedOn w:val="a"/>
  </w:style>
  <w:style w:type="paragraph" w:customStyle="1" w:styleId="field-add-more-submit2">
    <w:name w:val="field-add-more-submit2"/>
    <w:basedOn w:val="a"/>
    <w:pPr>
      <w:spacing w:before="120"/>
    </w:pPr>
  </w:style>
  <w:style w:type="paragraph" w:customStyle="1" w:styleId="node2">
    <w:name w:val="node2"/>
    <w:basedOn w:val="a"/>
    <w:pPr>
      <w:shd w:val="clear" w:color="auto" w:fill="FFFFEA"/>
      <w:spacing w:before="300" w:after="300"/>
    </w:pPr>
  </w:style>
  <w:style w:type="paragraph" w:customStyle="1" w:styleId="title5">
    <w:name w:val="title5"/>
    <w:basedOn w:val="a"/>
    <w:pPr>
      <w:spacing w:after="100" w:afterAutospacing="1"/>
    </w:pPr>
    <w:rPr>
      <w:sz w:val="29"/>
      <w:szCs w:val="29"/>
    </w:rPr>
  </w:style>
  <w:style w:type="paragraph" w:customStyle="1" w:styleId="search-snippet-info2">
    <w:name w:val="search-snippet-info2"/>
    <w:basedOn w:val="a"/>
    <w:pPr>
      <w:spacing w:after="100" w:afterAutospacing="1"/>
    </w:pPr>
  </w:style>
  <w:style w:type="paragraph" w:customStyle="1" w:styleId="search-info2">
    <w:name w:val="search-info2"/>
    <w:basedOn w:val="a"/>
    <w:pPr>
      <w:spacing w:after="100" w:afterAutospacing="1"/>
    </w:pPr>
    <w:rPr>
      <w:sz w:val="20"/>
      <w:szCs w:val="20"/>
    </w:rPr>
  </w:style>
  <w:style w:type="paragraph" w:customStyle="1" w:styleId="criterion2">
    <w:name w:val="criterion2"/>
    <w:basedOn w:val="a"/>
    <w:pPr>
      <w:spacing w:before="100" w:beforeAutospacing="1" w:after="100" w:afterAutospacing="1"/>
      <w:ind w:right="480"/>
    </w:pPr>
  </w:style>
  <w:style w:type="paragraph" w:customStyle="1" w:styleId="action2">
    <w:name w:val="action2"/>
    <w:basedOn w:val="a"/>
    <w:pPr>
      <w:spacing w:before="100" w:beforeAutospacing="1" w:after="100" w:afterAutospacing="1"/>
    </w:pPr>
  </w:style>
  <w:style w:type="paragraph" w:customStyle="1" w:styleId="form-item25">
    <w:name w:val="form-item25"/>
    <w:basedOn w:val="a"/>
    <w:pPr>
      <w:spacing w:before="30" w:after="240"/>
    </w:pPr>
  </w:style>
  <w:style w:type="paragraph" w:customStyle="1" w:styleId="form-item26">
    <w:name w:val="form-item26"/>
    <w:basedOn w:val="a"/>
    <w:pPr>
      <w:spacing w:before="30" w:after="240"/>
    </w:pPr>
  </w:style>
  <w:style w:type="paragraph" w:customStyle="1" w:styleId="form-item27">
    <w:name w:val="form-item27"/>
    <w:basedOn w:val="a"/>
    <w:pPr>
      <w:spacing w:before="30" w:after="240"/>
    </w:pPr>
  </w:style>
  <w:style w:type="paragraph" w:customStyle="1" w:styleId="date-padding2">
    <w:name w:val="date-padding2"/>
    <w:basedOn w:val="a"/>
    <w:pPr>
      <w:spacing w:before="100" w:beforeAutospacing="1" w:after="100" w:afterAutospacing="1"/>
    </w:pPr>
  </w:style>
  <w:style w:type="paragraph" w:customStyle="1" w:styleId="form-type-date-select2">
    <w:name w:val="form-type-date-select2"/>
    <w:basedOn w:val="a"/>
    <w:pPr>
      <w:spacing w:before="100" w:beforeAutospacing="1" w:after="100" w:afterAutospacing="1"/>
    </w:pPr>
  </w:style>
  <w:style w:type="paragraph" w:customStyle="1" w:styleId="form-item28">
    <w:name w:val="form-item28"/>
    <w:basedOn w:val="a"/>
    <w:pPr>
      <w:spacing w:before="30"/>
    </w:pPr>
  </w:style>
  <w:style w:type="paragraph" w:customStyle="1" w:styleId="form-item29">
    <w:name w:val="form-item29"/>
    <w:basedOn w:val="a"/>
    <w:pPr>
      <w:spacing w:before="30" w:after="30"/>
    </w:pPr>
  </w:style>
  <w:style w:type="paragraph" w:customStyle="1" w:styleId="form-item30">
    <w:name w:val="form-item30"/>
    <w:basedOn w:val="a"/>
    <w:pPr>
      <w:spacing w:before="30" w:after="240"/>
      <w:ind w:right="240"/>
    </w:pPr>
  </w:style>
  <w:style w:type="paragraph" w:customStyle="1" w:styleId="line-item-table2">
    <w:name w:val="line-item-table2"/>
    <w:basedOn w:val="a"/>
    <w:pPr>
      <w:spacing w:before="100" w:beforeAutospacing="1" w:after="100" w:afterAutospacing="1"/>
    </w:pPr>
  </w:style>
  <w:style w:type="paragraph" w:customStyle="1" w:styleId="form-remove2">
    <w:name w:val="form-remove2"/>
    <w:basedOn w:val="a"/>
    <w:pPr>
      <w:spacing w:before="60" w:after="100" w:afterAutospacing="1"/>
    </w:pPr>
  </w:style>
  <w:style w:type="paragraph" w:customStyle="1" w:styleId="date2">
    <w:name w:val="date2"/>
    <w:basedOn w:val="a"/>
    <w:pPr>
      <w:spacing w:before="100" w:beforeAutospacing="1" w:after="100" w:afterAutospacing="1"/>
      <w:jc w:val="center"/>
    </w:pPr>
  </w:style>
  <w:style w:type="paragraph" w:customStyle="1" w:styleId="user2">
    <w:name w:val="user2"/>
    <w:basedOn w:val="a"/>
    <w:pPr>
      <w:spacing w:before="100" w:beforeAutospacing="1" w:after="100" w:afterAutospacing="1"/>
      <w:jc w:val="center"/>
    </w:pPr>
  </w:style>
  <w:style w:type="paragraph" w:customStyle="1" w:styleId="notified2">
    <w:name w:val="notified2"/>
    <w:basedOn w:val="a"/>
    <w:pPr>
      <w:spacing w:before="100" w:beforeAutospacing="1" w:after="100" w:afterAutospacing="1"/>
      <w:jc w:val="center"/>
    </w:pPr>
  </w:style>
  <w:style w:type="paragraph" w:customStyle="1" w:styleId="status2">
    <w:name w:val="status2"/>
    <w:basedOn w:val="a"/>
    <w:pPr>
      <w:spacing w:before="100" w:beforeAutospacing="1" w:after="100" w:afterAutospacing="1"/>
      <w:jc w:val="center"/>
    </w:pPr>
  </w:style>
  <w:style w:type="paragraph" w:customStyle="1" w:styleId="message4">
    <w:name w:val="message4"/>
    <w:basedOn w:val="a"/>
    <w:pPr>
      <w:spacing w:before="100" w:beforeAutospacing="1" w:after="100" w:afterAutospacing="1"/>
    </w:pPr>
  </w:style>
  <w:style w:type="paragraph" w:customStyle="1" w:styleId="oet-label2">
    <w:name w:val="oet-label2"/>
    <w:basedOn w:val="a"/>
    <w:pPr>
      <w:spacing w:before="100" w:beforeAutospacing="1" w:after="100" w:afterAutospacing="1"/>
      <w:jc w:val="right"/>
    </w:pPr>
    <w:rPr>
      <w:b/>
      <w:bCs/>
    </w:rPr>
  </w:style>
  <w:style w:type="paragraph" w:customStyle="1" w:styleId="form-item31">
    <w:name w:val="form-item31"/>
    <w:basedOn w:val="a"/>
    <w:pPr>
      <w:spacing w:before="30" w:after="240"/>
    </w:pPr>
  </w:style>
  <w:style w:type="paragraph" w:customStyle="1" w:styleId="li-title2">
    <w:name w:val="li-title2"/>
    <w:basedOn w:val="a"/>
    <w:pPr>
      <w:spacing w:before="100" w:beforeAutospacing="1" w:after="100" w:afterAutospacing="1"/>
      <w:jc w:val="right"/>
    </w:pPr>
    <w:rPr>
      <w:b/>
      <w:bCs/>
    </w:rPr>
  </w:style>
  <w:style w:type="paragraph" w:customStyle="1" w:styleId="li-amount2">
    <w:name w:val="li-amount2"/>
    <w:basedOn w:val="a"/>
    <w:pPr>
      <w:spacing w:before="100" w:beforeAutospacing="1" w:after="100" w:afterAutospacing="1"/>
      <w:jc w:val="right"/>
    </w:pPr>
  </w:style>
  <w:style w:type="paragraph" w:customStyle="1" w:styleId="form-item32">
    <w:name w:val="form-item32"/>
    <w:basedOn w:val="a"/>
    <w:pPr>
      <w:spacing w:before="30" w:after="240"/>
    </w:pPr>
  </w:style>
  <w:style w:type="paragraph" w:customStyle="1" w:styleId="product-description2">
    <w:name w:val="product-description2"/>
    <w:basedOn w:val="a"/>
    <w:pPr>
      <w:spacing w:before="100" w:beforeAutospacing="1" w:after="100" w:afterAutospacing="1"/>
    </w:pPr>
    <w:rPr>
      <w:sz w:val="17"/>
      <w:szCs w:val="17"/>
    </w:rPr>
  </w:style>
  <w:style w:type="paragraph" w:customStyle="1" w:styleId="form-submit6">
    <w:name w:val="form-submit6"/>
    <w:basedOn w:val="a"/>
  </w:style>
  <w:style w:type="paragraph" w:customStyle="1" w:styleId="form-type-checkbox2">
    <w:name w:val="form-type-checkbox2"/>
    <w:basedOn w:val="a"/>
    <w:pPr>
      <w:spacing w:before="100" w:beforeAutospacing="1" w:after="100" w:afterAutospacing="1"/>
    </w:pPr>
  </w:style>
  <w:style w:type="paragraph" w:customStyle="1" w:styleId="form-submit7">
    <w:name w:val="form-submit7"/>
    <w:basedOn w:val="a"/>
  </w:style>
  <w:style w:type="paragraph" w:customStyle="1" w:styleId="form-item33">
    <w:name w:val="form-item33"/>
    <w:basedOn w:val="a"/>
  </w:style>
  <w:style w:type="paragraph" w:customStyle="1" w:styleId="form-item34">
    <w:name w:val="form-item34"/>
    <w:basedOn w:val="a"/>
    <w:pPr>
      <w:spacing w:before="30" w:after="240"/>
    </w:pPr>
  </w:style>
  <w:style w:type="paragraph" w:customStyle="1" w:styleId="form-item35">
    <w:name w:val="form-item35"/>
    <w:basedOn w:val="a"/>
    <w:pPr>
      <w:spacing w:before="30" w:after="240"/>
      <w:ind w:right="240"/>
    </w:pPr>
  </w:style>
  <w:style w:type="paragraph" w:customStyle="1" w:styleId="form-item36">
    <w:name w:val="form-item36"/>
    <w:basedOn w:val="a"/>
    <w:pPr>
      <w:spacing w:before="30" w:after="30"/>
    </w:pPr>
  </w:style>
  <w:style w:type="character" w:customStyle="1" w:styleId="icon6">
    <w:name w:val="icon6"/>
    <w:basedOn w:val="a0"/>
    <w:rPr>
      <w:shd w:val="clear" w:color="auto" w:fill="auto"/>
    </w:rPr>
  </w:style>
  <w:style w:type="character" w:customStyle="1" w:styleId="icon7">
    <w:name w:val="icon7"/>
    <w:basedOn w:val="a0"/>
    <w:rPr>
      <w:shd w:val="clear" w:color="auto" w:fill="auto"/>
    </w:rPr>
  </w:style>
  <w:style w:type="character" w:customStyle="1" w:styleId="icon8">
    <w:name w:val="icon8"/>
    <w:basedOn w:val="a0"/>
    <w:rPr>
      <w:shd w:val="clear" w:color="auto" w:fill="auto"/>
    </w:rPr>
  </w:style>
  <w:style w:type="character" w:customStyle="1" w:styleId="icon9">
    <w:name w:val="icon9"/>
    <w:basedOn w:val="a0"/>
    <w:rPr>
      <w:shd w:val="clear" w:color="auto" w:fill="auto"/>
    </w:rPr>
  </w:style>
  <w:style w:type="character" w:customStyle="1" w:styleId="icon10">
    <w:name w:val="icon10"/>
    <w:basedOn w:val="a0"/>
    <w:rPr>
      <w:shd w:val="clear" w:color="auto" w:fill="auto"/>
    </w:rPr>
  </w:style>
  <w:style w:type="paragraph" w:customStyle="1" w:styleId="form-item37">
    <w:name w:val="form-item37"/>
    <w:basedOn w:val="a"/>
  </w:style>
  <w:style w:type="paragraph" w:customStyle="1" w:styleId="form-item38">
    <w:name w:val="form-item38"/>
    <w:basedOn w:val="a"/>
  </w:style>
  <w:style w:type="paragraph" w:customStyle="1" w:styleId="form-item-name2">
    <w:name w:val="form-item-name2"/>
    <w:basedOn w:val="a"/>
    <w:pPr>
      <w:spacing w:before="100" w:beforeAutospacing="1" w:after="100" w:afterAutospacing="1"/>
      <w:ind w:right="240"/>
    </w:pPr>
  </w:style>
  <w:style w:type="paragraph" w:customStyle="1" w:styleId="user-picture2">
    <w:name w:val="user-picture2"/>
    <w:basedOn w:val="a"/>
    <w:pPr>
      <w:spacing w:after="240"/>
      <w:ind w:right="240"/>
    </w:pPr>
  </w:style>
  <w:style w:type="paragraph" w:customStyle="1" w:styleId="views-exposed-widget2">
    <w:name w:val="views-exposed-widget2"/>
    <w:basedOn w:val="a"/>
    <w:pPr>
      <w:spacing w:before="100" w:beforeAutospacing="1" w:after="100" w:afterAutospacing="1"/>
    </w:pPr>
  </w:style>
  <w:style w:type="paragraph" w:customStyle="1" w:styleId="form-submit8">
    <w:name w:val="form-submit8"/>
    <w:basedOn w:val="a"/>
    <w:pPr>
      <w:spacing w:before="384"/>
      <w:ind w:left="75" w:right="75"/>
    </w:pPr>
  </w:style>
  <w:style w:type="paragraph" w:customStyle="1" w:styleId="form-item39">
    <w:name w:val="form-item39"/>
    <w:basedOn w:val="a"/>
  </w:style>
  <w:style w:type="paragraph" w:customStyle="1" w:styleId="form-submit9">
    <w:name w:val="form-submit9"/>
    <w:basedOn w:val="a"/>
    <w:pPr>
      <w:ind w:left="75" w:right="75"/>
    </w:pPr>
  </w:style>
  <w:style w:type="paragraph" w:customStyle="1" w:styleId="nav-toggle2">
    <w:name w:val="nav-toggle2"/>
    <w:basedOn w:val="a"/>
    <w:pPr>
      <w:spacing w:before="100" w:beforeAutospacing="1" w:after="100" w:afterAutospacing="1"/>
    </w:pPr>
    <w:rPr>
      <w:vanish/>
    </w:rPr>
  </w:style>
  <w:style w:type="paragraph" w:customStyle="1" w:styleId="expanded4">
    <w:name w:val="expanded4"/>
    <w:basedOn w:val="a"/>
    <w:rPr>
      <w:sz w:val="27"/>
      <w:szCs w:val="27"/>
    </w:rPr>
  </w:style>
  <w:style w:type="paragraph" w:customStyle="1" w:styleId="collapsed4">
    <w:name w:val="collapsed4"/>
    <w:basedOn w:val="a"/>
    <w:rPr>
      <w:sz w:val="27"/>
      <w:szCs w:val="27"/>
    </w:rPr>
  </w:style>
  <w:style w:type="paragraph" w:customStyle="1" w:styleId="leaf4">
    <w:name w:val="leaf4"/>
    <w:basedOn w:val="a"/>
    <w:rPr>
      <w:sz w:val="27"/>
      <w:szCs w:val="27"/>
    </w:rPr>
  </w:style>
  <w:style w:type="paragraph" w:customStyle="1" w:styleId="nivo-controlnav2">
    <w:name w:val="nivo-controlnav2"/>
    <w:basedOn w:val="a"/>
    <w:pPr>
      <w:spacing w:before="100" w:beforeAutospacing="1" w:after="100" w:afterAutospacing="1"/>
    </w:pPr>
  </w:style>
  <w:style w:type="paragraph" w:customStyle="1" w:styleId="post2">
    <w:name w:val="post2"/>
    <w:basedOn w:val="a"/>
  </w:style>
  <w:style w:type="paragraph" w:customStyle="1" w:styleId="slide-image2">
    <w:name w:val="slide-image2"/>
    <w:basedOn w:val="a"/>
    <w:pPr>
      <w:shd w:val="clear" w:color="auto" w:fill="E9E9E9"/>
      <w:spacing w:before="100" w:beforeAutospacing="1" w:after="100" w:afterAutospacing="1"/>
    </w:pPr>
  </w:style>
  <w:style w:type="paragraph" w:customStyle="1" w:styleId="entry-header2">
    <w:name w:val="entry-header2"/>
    <w:basedOn w:val="a"/>
    <w:pPr>
      <w:spacing w:before="100" w:beforeAutospacing="1" w:after="100" w:afterAutospacing="1"/>
      <w:ind w:left="595"/>
    </w:pPr>
  </w:style>
  <w:style w:type="paragraph" w:customStyle="1" w:styleId="entry-summary2">
    <w:name w:val="entry-summary2"/>
    <w:basedOn w:val="a"/>
    <w:pPr>
      <w:spacing w:before="100" w:beforeAutospacing="1" w:after="100" w:afterAutospacing="1"/>
      <w:ind w:left="595"/>
    </w:pPr>
  </w:style>
  <w:style w:type="paragraph" w:customStyle="1" w:styleId="entry-title2">
    <w:name w:val="entry-title2"/>
    <w:basedOn w:val="a"/>
    <w:pPr>
      <w:spacing w:before="100" w:beforeAutospacing="1" w:after="225"/>
    </w:pPr>
  </w:style>
  <w:style w:type="paragraph" w:customStyle="1" w:styleId="content-sidebar-wrap4">
    <w:name w:val="content-sidebar-wrap4"/>
    <w:basedOn w:val="a"/>
    <w:pPr>
      <w:spacing w:before="100" w:beforeAutospacing="1" w:after="100" w:afterAutospacing="1"/>
    </w:pPr>
  </w:style>
  <w:style w:type="paragraph" w:customStyle="1" w:styleId="content-sidebar-wrap5">
    <w:name w:val="content-sidebar-wrap5"/>
    <w:basedOn w:val="a"/>
    <w:pPr>
      <w:spacing w:before="100" w:beforeAutospacing="1" w:after="100" w:afterAutospacing="1"/>
    </w:pPr>
  </w:style>
  <w:style w:type="paragraph" w:customStyle="1" w:styleId="content-sidebar-wrap6">
    <w:name w:val="content-sidebar-wrap6"/>
    <w:basedOn w:val="a"/>
    <w:pPr>
      <w:spacing w:before="100" w:beforeAutospacing="1" w:after="100" w:afterAutospacing="1"/>
    </w:pPr>
  </w:style>
  <w:style w:type="paragraph" w:customStyle="1" w:styleId="title6">
    <w:name w:val="title6"/>
    <w:basedOn w:val="a"/>
    <w:pPr>
      <w:spacing w:before="100" w:beforeAutospacing="1" w:after="100" w:afterAutospacing="1" w:line="480" w:lineRule="auto"/>
    </w:pPr>
    <w:rPr>
      <w:sz w:val="21"/>
      <w:szCs w:val="21"/>
    </w:rPr>
  </w:style>
  <w:style w:type="paragraph" w:customStyle="1" w:styleId="choices2">
    <w:name w:val="choices2"/>
    <w:basedOn w:val="a"/>
  </w:style>
  <w:style w:type="paragraph" w:customStyle="1" w:styleId="field-item2">
    <w:name w:val="field-item2"/>
    <w:basedOn w:val="a"/>
    <w:pPr>
      <w:ind w:right="240"/>
    </w:pPr>
  </w:style>
  <w:style w:type="paragraph" w:customStyle="1" w:styleId="fieldset-wrapper4">
    <w:name w:val="fieldset-wrapper4"/>
    <w:basedOn w:val="a"/>
    <w:pPr>
      <w:spacing w:after="100" w:afterAutospacing="1"/>
    </w:pPr>
  </w:style>
  <w:style w:type="paragraph" w:customStyle="1" w:styleId="form-item40">
    <w:name w:val="form-item40"/>
    <w:basedOn w:val="a"/>
    <w:pPr>
      <w:spacing w:before="30" w:after="240"/>
    </w:pPr>
  </w:style>
  <w:style w:type="paragraph" w:customStyle="1" w:styleId="block2">
    <w:name w:val="block2"/>
    <w:basedOn w:val="a"/>
  </w:style>
  <w:style w:type="paragraph" w:customStyle="1" w:styleId="column3">
    <w:name w:val="column3"/>
    <w:basedOn w:val="a"/>
    <w:pPr>
      <w:spacing w:before="1" w:after="1"/>
    </w:pPr>
  </w:style>
  <w:style w:type="paragraph" w:customStyle="1" w:styleId="column-title3">
    <w:name w:val="column-title3"/>
    <w:basedOn w:val="a"/>
    <w:pPr>
      <w:spacing w:before="100" w:beforeAutospacing="1" w:after="100" w:afterAutospacing="1"/>
    </w:pPr>
    <w:rPr>
      <w:color w:val="E0E0E0"/>
    </w:rPr>
  </w:style>
  <w:style w:type="paragraph" w:customStyle="1" w:styleId="column4">
    <w:name w:val="column4"/>
    <w:basedOn w:val="a"/>
    <w:pPr>
      <w:spacing w:after="1"/>
      <w:ind w:left="357"/>
    </w:pPr>
    <w:rPr>
      <w:color w:val="4E4B4B"/>
    </w:rPr>
  </w:style>
  <w:style w:type="paragraph" w:customStyle="1" w:styleId="column-title4">
    <w:name w:val="column-title4"/>
    <w:basedOn w:val="a"/>
    <w:pPr>
      <w:spacing w:before="100" w:beforeAutospacing="1" w:after="100" w:afterAutospacing="1"/>
    </w:pPr>
    <w:rPr>
      <w:color w:val="E0E0E0"/>
    </w:rPr>
  </w:style>
  <w:style w:type="paragraph" w:customStyle="1" w:styleId="text-center2">
    <w:name w:val="text-center2"/>
    <w:basedOn w:val="a"/>
    <w:pPr>
      <w:spacing w:before="100" w:beforeAutospacing="1" w:after="100" w:afterAutospacing="1"/>
      <w:jc w:val="center"/>
    </w:pPr>
  </w:style>
  <w:style w:type="paragraph" w:customStyle="1" w:styleId="text-right2">
    <w:name w:val="text-right2"/>
    <w:basedOn w:val="a"/>
    <w:pPr>
      <w:spacing w:before="100" w:beforeAutospacing="1" w:after="100" w:afterAutospacing="1"/>
      <w:jc w:val="right"/>
    </w:pPr>
  </w:style>
  <w:style w:type="paragraph" w:customStyle="1" w:styleId="field-name-field-image3">
    <w:name w:val="field-name-field-image3"/>
    <w:basedOn w:val="a"/>
    <w:pPr>
      <w:spacing w:before="100" w:beforeAutospacing="1" w:after="100" w:afterAutospacing="1"/>
    </w:pPr>
  </w:style>
  <w:style w:type="paragraph" w:customStyle="1" w:styleId="field-name-field-image4">
    <w:name w:val="field-name-field-image4"/>
    <w:basedOn w:val="a"/>
    <w:pPr>
      <w:spacing w:before="100" w:beforeAutospacing="1" w:after="100" w:afterAutospacing="1"/>
    </w:pPr>
  </w:style>
  <w:style w:type="paragraph" w:customStyle="1" w:styleId="title-package2">
    <w:name w:val="title-package2"/>
    <w:basedOn w:val="a"/>
    <w:pPr>
      <w:spacing w:before="100" w:beforeAutospacing="1" w:after="100" w:afterAutospacing="1"/>
    </w:pPr>
    <w:rPr>
      <w:color w:val="5E3F26"/>
      <w:sz w:val="30"/>
      <w:szCs w:val="30"/>
    </w:rPr>
  </w:style>
  <w:style w:type="paragraph" w:customStyle="1" w:styleId="content2">
    <w:name w:val="content2"/>
    <w:basedOn w:val="a"/>
    <w:pPr>
      <w:spacing w:after="100" w:afterAutospacing="1"/>
    </w:pPr>
  </w:style>
  <w:style w:type="paragraph" w:customStyle="1" w:styleId="form-text2">
    <w:name w:val="form-text2"/>
    <w:basedOn w:val="a"/>
    <w:pPr>
      <w:pBdr>
        <w:top w:val="single" w:sz="6" w:space="6" w:color="C7C7C7"/>
        <w:left w:val="single" w:sz="6" w:space="6" w:color="C7C7C7"/>
        <w:bottom w:val="single" w:sz="6" w:space="6" w:color="C7C7C7"/>
        <w:right w:val="single" w:sz="6" w:space="6" w:color="C7C7C7"/>
      </w:pBdr>
      <w:spacing w:before="100" w:beforeAutospacing="1" w:after="100" w:afterAutospacing="1"/>
      <w:ind w:right="75"/>
    </w:pPr>
  </w:style>
  <w:style w:type="paragraph" w:customStyle="1" w:styleId="form-submit10">
    <w:name w:val="form-submit10"/>
    <w:basedOn w:val="a"/>
    <w:pPr>
      <w:spacing w:before="75" w:after="75"/>
      <w:ind w:left="75" w:right="75" w:hanging="18913"/>
    </w:pPr>
  </w:style>
  <w:style w:type="paragraph" w:customStyle="1" w:styleId="form-actions7">
    <w:name w:val="form-actions7"/>
    <w:basedOn w:val="a"/>
    <w:pPr>
      <w:spacing w:before="240" w:after="240"/>
    </w:pPr>
  </w:style>
  <w:style w:type="paragraph" w:customStyle="1" w:styleId="text-download2">
    <w:name w:val="text-download2"/>
    <w:basedOn w:val="a"/>
    <w:pPr>
      <w:spacing w:before="100" w:beforeAutospacing="1" w:after="100" w:afterAutospacing="1"/>
    </w:pPr>
    <w:rPr>
      <w:b/>
      <w:bCs/>
      <w:sz w:val="30"/>
      <w:szCs w:val="30"/>
    </w:rPr>
  </w:style>
  <w:style w:type="paragraph" w:customStyle="1" w:styleId="views-field-changed2">
    <w:name w:val="views-field-changed2"/>
    <w:basedOn w:val="a"/>
    <w:pPr>
      <w:spacing w:before="100" w:beforeAutospacing="1" w:after="100" w:afterAutospacing="1"/>
    </w:pPr>
  </w:style>
  <w:style w:type="paragraph" w:customStyle="1" w:styleId="field-name-uc-product-image2">
    <w:name w:val="field-name-uc-product-image2"/>
    <w:basedOn w:val="a"/>
    <w:pPr>
      <w:pBdr>
        <w:top w:val="double" w:sz="6" w:space="4" w:color="EDEDED"/>
        <w:left w:val="double" w:sz="6" w:space="0" w:color="EDEDED"/>
        <w:bottom w:val="double" w:sz="6" w:space="0" w:color="EDEDED"/>
        <w:right w:val="double" w:sz="6" w:space="0" w:color="EDEDED"/>
      </w:pBdr>
      <w:shd w:val="clear" w:color="auto" w:fill="FBFBFB"/>
      <w:spacing w:before="100" w:beforeAutospacing="1" w:after="100" w:afterAutospacing="1"/>
      <w:ind w:left="300"/>
      <w:jc w:val="center"/>
    </w:pPr>
  </w:style>
  <w:style w:type="paragraph" w:customStyle="1" w:styleId="field-name-body2">
    <w:name w:val="field-name-body2"/>
    <w:basedOn w:val="a"/>
    <w:pPr>
      <w:spacing w:before="100" w:beforeAutospacing="1" w:after="100" w:afterAutospacing="1"/>
    </w:pPr>
    <w:rPr>
      <w:sz w:val="21"/>
      <w:szCs w:val="21"/>
    </w:rPr>
  </w:style>
  <w:style w:type="paragraph" w:customStyle="1" w:styleId="form-actions8">
    <w:name w:val="form-actions8"/>
    <w:basedOn w:val="a"/>
    <w:pPr>
      <w:spacing w:after="240"/>
    </w:pPr>
  </w:style>
  <w:style w:type="paragraph" w:customStyle="1" w:styleId="views-row4">
    <w:name w:val="views-row4"/>
    <w:basedOn w:val="a"/>
    <w:pPr>
      <w:shd w:val="clear" w:color="auto" w:fill="FBFBFB"/>
      <w:spacing w:before="45" w:after="45"/>
      <w:ind w:left="45" w:right="45"/>
      <w:jc w:val="center"/>
      <w:textAlignment w:val="top"/>
    </w:pPr>
  </w:style>
  <w:style w:type="paragraph" w:customStyle="1" w:styleId="views-row5">
    <w:name w:val="views-row5"/>
    <w:basedOn w:val="a"/>
    <w:pPr>
      <w:shd w:val="clear" w:color="auto" w:fill="FBFBFB"/>
      <w:spacing w:before="45" w:after="45"/>
      <w:ind w:left="45" w:right="45"/>
      <w:jc w:val="center"/>
      <w:textAlignment w:val="top"/>
    </w:pPr>
  </w:style>
  <w:style w:type="paragraph" w:customStyle="1" w:styleId="views-field-field-count3">
    <w:name w:val="views-field-field-count3"/>
    <w:basedOn w:val="a"/>
    <w:pPr>
      <w:spacing w:before="100" w:beforeAutospacing="1" w:after="100" w:afterAutospacing="1"/>
    </w:pPr>
    <w:rPr>
      <w:sz w:val="21"/>
      <w:szCs w:val="21"/>
    </w:rPr>
  </w:style>
  <w:style w:type="paragraph" w:customStyle="1" w:styleId="views-field-field-count4">
    <w:name w:val="views-field-field-count4"/>
    <w:basedOn w:val="a"/>
    <w:pPr>
      <w:spacing w:before="100" w:beforeAutospacing="1" w:after="100" w:afterAutospacing="1"/>
    </w:pPr>
    <w:rPr>
      <w:sz w:val="21"/>
      <w:szCs w:val="21"/>
    </w:rPr>
  </w:style>
  <w:style w:type="paragraph" w:customStyle="1" w:styleId="views-field-uc-product-image3">
    <w:name w:val="views-field-uc-product-image3"/>
    <w:basedOn w:val="a"/>
    <w:pPr>
      <w:shd w:val="clear" w:color="auto" w:fill="FFFFFF"/>
      <w:spacing w:before="100" w:beforeAutospacing="1" w:after="100" w:afterAutospacing="1"/>
    </w:pPr>
  </w:style>
  <w:style w:type="paragraph" w:customStyle="1" w:styleId="views-field-uc-product-image4">
    <w:name w:val="views-field-uc-product-image4"/>
    <w:basedOn w:val="a"/>
    <w:pPr>
      <w:shd w:val="clear" w:color="auto" w:fill="FFFFFF"/>
      <w:spacing w:before="100" w:beforeAutospacing="1" w:after="100" w:afterAutospacing="1"/>
    </w:pPr>
  </w:style>
  <w:style w:type="paragraph" w:customStyle="1" w:styleId="views-field-view-node3">
    <w:name w:val="views-field-view-node3"/>
    <w:basedOn w:val="a"/>
    <w:pPr>
      <w:shd w:val="clear" w:color="auto" w:fill="FFFFFF"/>
      <w:spacing w:before="100" w:beforeAutospacing="1" w:after="100" w:afterAutospacing="1"/>
    </w:pPr>
  </w:style>
  <w:style w:type="paragraph" w:customStyle="1" w:styleId="views-field-view-node4">
    <w:name w:val="views-field-view-node4"/>
    <w:basedOn w:val="a"/>
    <w:pPr>
      <w:shd w:val="clear" w:color="auto" w:fill="FFFFFF"/>
      <w:spacing w:before="100" w:beforeAutospacing="1" w:after="100" w:afterAutospacing="1"/>
    </w:pPr>
  </w:style>
  <w:style w:type="paragraph" w:customStyle="1" w:styleId="views-field-sell-price4">
    <w:name w:val="views-field-sell-price4"/>
    <w:basedOn w:val="a"/>
    <w:pPr>
      <w:spacing w:before="100" w:beforeAutospacing="1" w:after="100" w:afterAutospacing="1"/>
    </w:pPr>
    <w:rPr>
      <w:b/>
      <w:bCs/>
      <w:color w:val="036900"/>
      <w:sz w:val="36"/>
      <w:szCs w:val="36"/>
    </w:rPr>
  </w:style>
  <w:style w:type="paragraph" w:customStyle="1" w:styleId="views-field-sell-price5">
    <w:name w:val="views-field-sell-price5"/>
    <w:basedOn w:val="a"/>
    <w:pPr>
      <w:spacing w:before="100" w:beforeAutospacing="1" w:after="100" w:afterAutospacing="1"/>
    </w:pPr>
    <w:rPr>
      <w:b/>
      <w:bCs/>
      <w:color w:val="036900"/>
      <w:sz w:val="36"/>
      <w:szCs w:val="36"/>
    </w:rPr>
  </w:style>
  <w:style w:type="paragraph" w:customStyle="1" w:styleId="form-actions9">
    <w:name w:val="form-actions9"/>
    <w:basedOn w:val="a"/>
  </w:style>
  <w:style w:type="paragraph" w:customStyle="1" w:styleId="form-actions10">
    <w:name w:val="form-actions10"/>
    <w:basedOn w:val="a"/>
  </w:style>
  <w:style w:type="paragraph" w:customStyle="1" w:styleId="form-item-panes-payment-payment-method2">
    <w:name w:val="form-item-panes-payment-payment-method2"/>
    <w:basedOn w:val="a"/>
    <w:pPr>
      <w:spacing w:before="100" w:beforeAutospacing="1" w:after="100" w:afterAutospacing="1"/>
    </w:pPr>
    <w:rPr>
      <w:color w:val="0174B8"/>
      <w:sz w:val="27"/>
      <w:szCs w:val="27"/>
    </w:rPr>
  </w:style>
  <w:style w:type="paragraph" w:customStyle="1" w:styleId="views-field-buyitnowbutton3">
    <w:name w:val="views-field-buyitnowbutton3"/>
    <w:basedOn w:val="a"/>
    <w:pPr>
      <w:spacing w:before="100" w:beforeAutospacing="1" w:after="100" w:afterAutospacing="1"/>
    </w:pPr>
  </w:style>
  <w:style w:type="paragraph" w:customStyle="1" w:styleId="views-row6">
    <w:name w:val="views-row6"/>
    <w:basedOn w:val="a"/>
    <w:pPr>
      <w:spacing w:before="100" w:beforeAutospacing="1" w:after="100" w:afterAutospacing="1"/>
    </w:pPr>
  </w:style>
  <w:style w:type="paragraph" w:customStyle="1" w:styleId="form-actions11">
    <w:name w:val="form-actions11"/>
    <w:basedOn w:val="a"/>
  </w:style>
  <w:style w:type="paragraph" w:customStyle="1" w:styleId="views-field-field-package2">
    <w:name w:val="views-field-field-package2"/>
    <w:basedOn w:val="a"/>
    <w:pPr>
      <w:spacing w:before="100" w:beforeAutospacing="1" w:after="100" w:afterAutospacing="1"/>
    </w:pPr>
    <w:rPr>
      <w:b/>
      <w:bCs/>
    </w:rPr>
  </w:style>
  <w:style w:type="paragraph" w:customStyle="1" w:styleId="views-field-sell-price6">
    <w:name w:val="views-field-sell-price6"/>
    <w:basedOn w:val="a"/>
    <w:pPr>
      <w:spacing w:before="100" w:beforeAutospacing="1" w:after="100" w:afterAutospacing="1"/>
      <w:jc w:val="right"/>
    </w:pPr>
    <w:rPr>
      <w:b/>
      <w:bCs/>
      <w:color w:val="DA8A20"/>
      <w:sz w:val="30"/>
      <w:szCs w:val="30"/>
    </w:rPr>
  </w:style>
  <w:style w:type="paragraph" w:customStyle="1" w:styleId="views-field-buyitnowbutton4">
    <w:name w:val="views-field-buyitnowbutton4"/>
    <w:basedOn w:val="a"/>
    <w:pPr>
      <w:spacing w:before="100" w:beforeAutospacing="1" w:after="100" w:afterAutospacing="1"/>
    </w:pPr>
  </w:style>
  <w:style w:type="paragraph" w:customStyle="1" w:styleId="form-actions12">
    <w:name w:val="form-actions12"/>
    <w:basedOn w:val="a"/>
    <w:pPr>
      <w:spacing w:after="240"/>
    </w:pPr>
  </w:style>
  <w:style w:type="paragraph" w:customStyle="1" w:styleId="cart-block-items2">
    <w:name w:val="cart-block-items2"/>
    <w:basedOn w:val="a"/>
    <w:pPr>
      <w:spacing w:before="100" w:beforeAutospacing="1" w:after="100" w:afterAutospacing="1" w:line="264" w:lineRule="atLeast"/>
    </w:pPr>
    <w:rPr>
      <w:sz w:val="21"/>
      <w:szCs w:val="21"/>
    </w:rPr>
  </w:style>
  <w:style w:type="paragraph" w:styleId="z-">
    <w:name w:val="HTML Top of Form"/>
    <w:basedOn w:val="a"/>
    <w:next w:val="a"/>
    <w:link w:val="z-0"/>
    <w:hidden/>
    <w:uiPriority w:val="99"/>
    <w:semiHidden/>
    <w:unhideWhenUsed/>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rPr>
      <w:rFonts w:ascii="Arial" w:eastAsiaTheme="minorEastAsia" w:hAnsi="Arial" w:cs="Arial"/>
      <w:vanish/>
      <w:sz w:val="16"/>
      <w:szCs w:val="16"/>
    </w:rPr>
  </w:style>
  <w:style w:type="paragraph" w:styleId="z-1">
    <w:name w:val="HTML Bottom of Form"/>
    <w:basedOn w:val="a"/>
    <w:next w:val="a"/>
    <w:link w:val="z-2"/>
    <w:hidden/>
    <w:uiPriority w:val="99"/>
    <w:semiHidden/>
    <w:unhideWhenUsed/>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rPr>
      <w:rFonts w:ascii="Arial" w:eastAsiaTheme="minorEastAsia" w:hAnsi="Arial" w:cs="Arial"/>
      <w:vanish/>
      <w:sz w:val="16"/>
      <w:szCs w:val="16"/>
    </w:rPr>
  </w:style>
  <w:style w:type="paragraph" w:customStyle="1" w:styleId="leaf5">
    <w:name w:val="leaf5"/>
    <w:basedOn w:val="a"/>
  </w:style>
  <w:style w:type="character" w:customStyle="1" w:styleId="title-package3">
    <w:name w:val="title-package3"/>
    <w:basedOn w:val="a0"/>
    <w:rPr>
      <w:vanish w:val="0"/>
      <w:webHidden w:val="0"/>
      <w:color w:val="5E3F26"/>
      <w:sz w:val="30"/>
      <w:szCs w:val="30"/>
      <w:specVanish w:val="0"/>
    </w:rPr>
  </w:style>
  <w:style w:type="character" w:customStyle="1" w:styleId="rdf-meta">
    <w:name w:val="rdf-meta"/>
    <w:basedOn w:val="a0"/>
  </w:style>
  <w:style w:type="character" w:customStyle="1" w:styleId="views-field">
    <w:name w:val="views-field"/>
    <w:basedOn w:val="a0"/>
  </w:style>
  <w:style w:type="character" w:customStyle="1" w:styleId="views-label">
    <w:name w:val="views-label"/>
    <w:basedOn w:val="a0"/>
  </w:style>
  <w:style w:type="character" w:customStyle="1" w:styleId="field-content">
    <w:name w:val="field-content"/>
    <w:basedOn w:val="a0"/>
  </w:style>
  <w:style w:type="character" w:customStyle="1" w:styleId="uc-price1">
    <w:name w:val="uc-price1"/>
    <w:basedOn w:val="a0"/>
  </w:style>
  <w:style w:type="character" w:customStyle="1" w:styleId="text-download3">
    <w:name w:val="text-download3"/>
    <w:basedOn w:val="a0"/>
    <w:rPr>
      <w:b/>
      <w:bCs/>
      <w:sz w:val="30"/>
      <w:szCs w:val="30"/>
    </w:rPr>
  </w:style>
  <w:style w:type="paragraph" w:customStyle="1" w:styleId="commentforbidden">
    <w:name w:val="comment_forbidden"/>
    <w:basedOn w:val="a"/>
    <w:pPr>
      <w:spacing w:before="100" w:beforeAutospacing="1" w:after="100" w:afterAutospacing="1"/>
    </w:pPr>
  </w:style>
  <w:style w:type="paragraph" w:customStyle="1" w:styleId="copyright1">
    <w:name w:val="copyright1"/>
    <w:basedOn w:val="a"/>
  </w:style>
  <w:style w:type="paragraph" w:styleId="a8">
    <w:name w:val="No Spacing"/>
    <w:uiPriority w:val="1"/>
    <w:qFormat/>
    <w:rsid w:val="00195FA5"/>
    <w:rPr>
      <w:sz w:val="24"/>
      <w:szCs w:val="24"/>
    </w:rPr>
  </w:style>
  <w:style w:type="paragraph" w:customStyle="1" w:styleId="13">
    <w:name w:val="Обычный1"/>
    <w:rsid w:val="00195FA5"/>
    <w:pPr>
      <w:widowControl w:val="0"/>
      <w:snapToGrid w:val="0"/>
    </w:pPr>
    <w:rPr>
      <w:rFonts w:ascii="Arial" w:hAnsi="Arial"/>
    </w:rPr>
  </w:style>
  <w:style w:type="paragraph" w:styleId="a9">
    <w:name w:val="header"/>
    <w:basedOn w:val="a"/>
    <w:link w:val="aa"/>
    <w:uiPriority w:val="99"/>
    <w:unhideWhenUsed/>
    <w:rsid w:val="00075AC4"/>
    <w:pPr>
      <w:tabs>
        <w:tab w:val="center" w:pos="4677"/>
        <w:tab w:val="right" w:pos="9355"/>
      </w:tabs>
    </w:pPr>
  </w:style>
  <w:style w:type="character" w:customStyle="1" w:styleId="aa">
    <w:name w:val="Верхний колонтитул Знак"/>
    <w:basedOn w:val="a0"/>
    <w:link w:val="a9"/>
    <w:uiPriority w:val="99"/>
    <w:rsid w:val="00075AC4"/>
    <w:rPr>
      <w:rFonts w:eastAsiaTheme="minorEastAsia"/>
      <w:sz w:val="24"/>
      <w:szCs w:val="24"/>
    </w:rPr>
  </w:style>
  <w:style w:type="paragraph" w:styleId="ab">
    <w:name w:val="footer"/>
    <w:basedOn w:val="a"/>
    <w:link w:val="ac"/>
    <w:uiPriority w:val="99"/>
    <w:unhideWhenUsed/>
    <w:rsid w:val="00075AC4"/>
    <w:pPr>
      <w:tabs>
        <w:tab w:val="center" w:pos="4677"/>
        <w:tab w:val="right" w:pos="9355"/>
      </w:tabs>
    </w:pPr>
  </w:style>
  <w:style w:type="character" w:customStyle="1" w:styleId="ac">
    <w:name w:val="Нижний колонтитул Знак"/>
    <w:basedOn w:val="a0"/>
    <w:link w:val="ab"/>
    <w:uiPriority w:val="99"/>
    <w:rsid w:val="00075AC4"/>
    <w:rPr>
      <w:rFonts w:eastAsiaTheme="minorEastAsia"/>
      <w:sz w:val="24"/>
      <w:szCs w:val="24"/>
    </w:rPr>
  </w:style>
  <w:style w:type="paragraph" w:styleId="ad">
    <w:name w:val="Balloon Text"/>
    <w:basedOn w:val="a"/>
    <w:link w:val="ae"/>
    <w:uiPriority w:val="99"/>
    <w:semiHidden/>
    <w:unhideWhenUsed/>
    <w:rsid w:val="00075AC4"/>
    <w:rPr>
      <w:rFonts w:ascii="Segoe UI" w:hAnsi="Segoe UI" w:cs="Segoe UI"/>
      <w:sz w:val="18"/>
      <w:szCs w:val="18"/>
    </w:rPr>
  </w:style>
  <w:style w:type="character" w:customStyle="1" w:styleId="ae">
    <w:name w:val="Текст выноски Знак"/>
    <w:basedOn w:val="a0"/>
    <w:link w:val="ad"/>
    <w:uiPriority w:val="99"/>
    <w:semiHidden/>
    <w:rsid w:val="00075AC4"/>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7656631">
      <w:marLeft w:val="0"/>
      <w:marRight w:val="0"/>
      <w:marTop w:val="0"/>
      <w:marBottom w:val="0"/>
      <w:divBdr>
        <w:top w:val="single" w:sz="6" w:space="0" w:color="CFD7DB"/>
        <w:left w:val="none" w:sz="0" w:space="0" w:color="auto"/>
        <w:bottom w:val="none" w:sz="0" w:space="0" w:color="auto"/>
        <w:right w:val="none" w:sz="0" w:space="0" w:color="auto"/>
      </w:divBdr>
      <w:divsChild>
        <w:div w:id="118493854">
          <w:marLeft w:val="0"/>
          <w:marRight w:val="0"/>
          <w:marTop w:val="0"/>
          <w:marBottom w:val="0"/>
          <w:divBdr>
            <w:top w:val="single" w:sz="6" w:space="8" w:color="3B3C3D"/>
            <w:left w:val="none" w:sz="0" w:space="0" w:color="auto"/>
            <w:bottom w:val="none" w:sz="0" w:space="0" w:color="auto"/>
            <w:right w:val="none" w:sz="0" w:space="0" w:color="auto"/>
          </w:divBdr>
          <w:divsChild>
            <w:div w:id="280459950">
              <w:marLeft w:val="0"/>
              <w:marRight w:val="0"/>
              <w:marTop w:val="0"/>
              <w:marBottom w:val="0"/>
              <w:divBdr>
                <w:top w:val="none" w:sz="0" w:space="0" w:color="auto"/>
                <w:left w:val="none" w:sz="0" w:space="0" w:color="auto"/>
                <w:bottom w:val="none" w:sz="0" w:space="0" w:color="auto"/>
                <w:right w:val="none" w:sz="0" w:space="0" w:color="auto"/>
              </w:divBdr>
              <w:divsChild>
                <w:div w:id="62901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6310">
      <w:marLeft w:val="0"/>
      <w:marRight w:val="0"/>
      <w:marTop w:val="75"/>
      <w:marBottom w:val="75"/>
      <w:divBdr>
        <w:top w:val="none" w:sz="0" w:space="0" w:color="auto"/>
        <w:left w:val="none" w:sz="0" w:space="0" w:color="auto"/>
        <w:bottom w:val="none" w:sz="0" w:space="0" w:color="auto"/>
        <w:right w:val="none" w:sz="0" w:space="0" w:color="auto"/>
      </w:divBdr>
      <w:divsChild>
        <w:div w:id="1477993071">
          <w:marLeft w:val="0"/>
          <w:marRight w:val="0"/>
          <w:marTop w:val="0"/>
          <w:marBottom w:val="0"/>
          <w:divBdr>
            <w:top w:val="none" w:sz="0" w:space="0" w:color="auto"/>
            <w:left w:val="none" w:sz="0" w:space="0" w:color="auto"/>
            <w:bottom w:val="none" w:sz="0" w:space="0" w:color="auto"/>
            <w:right w:val="none" w:sz="0" w:space="0" w:color="auto"/>
          </w:divBdr>
          <w:divsChild>
            <w:div w:id="1833829709">
              <w:marLeft w:val="0"/>
              <w:marRight w:val="0"/>
              <w:marTop w:val="75"/>
              <w:marBottom w:val="2"/>
              <w:divBdr>
                <w:top w:val="none" w:sz="0" w:space="0" w:color="auto"/>
                <w:left w:val="none" w:sz="0" w:space="0" w:color="auto"/>
                <w:bottom w:val="none" w:sz="0" w:space="0" w:color="auto"/>
                <w:right w:val="none" w:sz="0" w:space="0" w:color="auto"/>
              </w:divBdr>
              <w:divsChild>
                <w:div w:id="1547177314">
                  <w:marLeft w:val="0"/>
                  <w:marRight w:val="0"/>
                  <w:marTop w:val="0"/>
                  <w:marBottom w:val="0"/>
                  <w:divBdr>
                    <w:top w:val="none" w:sz="0" w:space="0" w:color="auto"/>
                    <w:left w:val="none" w:sz="0" w:space="0" w:color="auto"/>
                    <w:bottom w:val="none" w:sz="0" w:space="0" w:color="auto"/>
                    <w:right w:val="none" w:sz="0" w:space="0" w:color="auto"/>
                  </w:divBdr>
                  <w:divsChild>
                    <w:div w:id="310252524">
                      <w:marLeft w:val="0"/>
                      <w:marRight w:val="0"/>
                      <w:marTop w:val="0"/>
                      <w:marBottom w:val="0"/>
                      <w:divBdr>
                        <w:top w:val="none" w:sz="0" w:space="0" w:color="auto"/>
                        <w:left w:val="none" w:sz="0" w:space="0" w:color="auto"/>
                        <w:bottom w:val="none" w:sz="0" w:space="0" w:color="auto"/>
                        <w:right w:val="none" w:sz="0" w:space="0" w:color="auto"/>
                      </w:divBdr>
                      <w:divsChild>
                        <w:div w:id="109974813">
                          <w:marLeft w:val="0"/>
                          <w:marRight w:val="0"/>
                          <w:marTop w:val="0"/>
                          <w:marBottom w:val="0"/>
                          <w:divBdr>
                            <w:top w:val="none" w:sz="0" w:space="0" w:color="auto"/>
                            <w:left w:val="none" w:sz="0" w:space="0" w:color="auto"/>
                            <w:bottom w:val="none" w:sz="0" w:space="0" w:color="auto"/>
                            <w:right w:val="none" w:sz="0" w:space="0" w:color="auto"/>
                          </w:divBdr>
                          <w:divsChild>
                            <w:div w:id="1259677436">
                              <w:marLeft w:val="0"/>
                              <w:marRight w:val="0"/>
                              <w:marTop w:val="0"/>
                              <w:marBottom w:val="0"/>
                              <w:divBdr>
                                <w:top w:val="none" w:sz="0" w:space="0" w:color="auto"/>
                                <w:left w:val="none" w:sz="0" w:space="0" w:color="auto"/>
                                <w:bottom w:val="none" w:sz="0" w:space="0" w:color="auto"/>
                                <w:right w:val="none" w:sz="0" w:space="0" w:color="auto"/>
                              </w:divBdr>
                              <w:divsChild>
                                <w:div w:id="16083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067010">
                  <w:marLeft w:val="0"/>
                  <w:marRight w:val="0"/>
                  <w:marTop w:val="0"/>
                  <w:marBottom w:val="0"/>
                  <w:divBdr>
                    <w:top w:val="none" w:sz="0" w:space="0" w:color="auto"/>
                    <w:left w:val="none" w:sz="0" w:space="0" w:color="auto"/>
                    <w:bottom w:val="none" w:sz="0" w:space="0" w:color="auto"/>
                    <w:right w:val="none" w:sz="0" w:space="0" w:color="auto"/>
                  </w:divBdr>
                  <w:divsChild>
                    <w:div w:id="1060246448">
                      <w:marLeft w:val="0"/>
                      <w:marRight w:val="0"/>
                      <w:marTop w:val="0"/>
                      <w:marBottom w:val="0"/>
                      <w:divBdr>
                        <w:top w:val="none" w:sz="0" w:space="0" w:color="auto"/>
                        <w:left w:val="none" w:sz="0" w:space="0" w:color="auto"/>
                        <w:bottom w:val="none" w:sz="0" w:space="0" w:color="auto"/>
                        <w:right w:val="none" w:sz="0" w:space="0" w:color="auto"/>
                      </w:divBdr>
                      <w:divsChild>
                        <w:div w:id="68629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9347">
              <w:marLeft w:val="0"/>
              <w:marRight w:val="0"/>
              <w:marTop w:val="0"/>
              <w:marBottom w:val="0"/>
              <w:divBdr>
                <w:top w:val="none" w:sz="0" w:space="0" w:color="auto"/>
                <w:left w:val="none" w:sz="0" w:space="0" w:color="auto"/>
                <w:bottom w:val="none" w:sz="0" w:space="0" w:color="auto"/>
                <w:right w:val="none" w:sz="0" w:space="0" w:color="auto"/>
              </w:divBdr>
            </w:div>
            <w:div w:id="2121105282">
              <w:marLeft w:val="0"/>
              <w:marRight w:val="0"/>
              <w:marTop w:val="0"/>
              <w:marBottom w:val="0"/>
              <w:divBdr>
                <w:top w:val="none" w:sz="0" w:space="0" w:color="auto"/>
                <w:left w:val="none" w:sz="0" w:space="0" w:color="auto"/>
                <w:bottom w:val="none" w:sz="0" w:space="0" w:color="auto"/>
                <w:right w:val="none" w:sz="0" w:space="0" w:color="auto"/>
              </w:divBdr>
            </w:div>
            <w:div w:id="1055854294">
              <w:marLeft w:val="0"/>
              <w:marRight w:val="0"/>
              <w:marTop w:val="0"/>
              <w:marBottom w:val="0"/>
              <w:divBdr>
                <w:top w:val="none" w:sz="0" w:space="0" w:color="auto"/>
                <w:left w:val="none" w:sz="0" w:space="0" w:color="auto"/>
                <w:bottom w:val="none" w:sz="0" w:space="0" w:color="auto"/>
                <w:right w:val="none" w:sz="0" w:space="0" w:color="auto"/>
              </w:divBdr>
            </w:div>
            <w:div w:id="1378622434">
              <w:marLeft w:val="0"/>
              <w:marRight w:val="0"/>
              <w:marTop w:val="0"/>
              <w:marBottom w:val="0"/>
              <w:divBdr>
                <w:top w:val="none" w:sz="0" w:space="0" w:color="auto"/>
                <w:left w:val="none" w:sz="0" w:space="0" w:color="auto"/>
                <w:bottom w:val="none" w:sz="0" w:space="0" w:color="auto"/>
                <w:right w:val="none" w:sz="0" w:space="0" w:color="auto"/>
              </w:divBdr>
            </w:div>
            <w:div w:id="842669196">
              <w:marLeft w:val="0"/>
              <w:marRight w:val="0"/>
              <w:marTop w:val="0"/>
              <w:marBottom w:val="0"/>
              <w:divBdr>
                <w:top w:val="none" w:sz="0" w:space="0" w:color="auto"/>
                <w:left w:val="none" w:sz="0" w:space="0" w:color="auto"/>
                <w:bottom w:val="none" w:sz="0" w:space="0" w:color="auto"/>
                <w:right w:val="none" w:sz="0" w:space="0" w:color="auto"/>
              </w:divBdr>
            </w:div>
            <w:div w:id="1921714299">
              <w:marLeft w:val="0"/>
              <w:marRight w:val="0"/>
              <w:marTop w:val="0"/>
              <w:marBottom w:val="0"/>
              <w:divBdr>
                <w:top w:val="none" w:sz="0" w:space="0" w:color="auto"/>
                <w:left w:val="none" w:sz="0" w:space="0" w:color="auto"/>
                <w:bottom w:val="none" w:sz="0" w:space="0" w:color="auto"/>
                <w:right w:val="none" w:sz="0" w:space="0" w:color="auto"/>
              </w:divBdr>
            </w:div>
            <w:div w:id="425031306">
              <w:marLeft w:val="0"/>
              <w:marRight w:val="0"/>
              <w:marTop w:val="0"/>
              <w:marBottom w:val="0"/>
              <w:divBdr>
                <w:top w:val="none" w:sz="0" w:space="0" w:color="auto"/>
                <w:left w:val="none" w:sz="0" w:space="0" w:color="auto"/>
                <w:bottom w:val="none" w:sz="0" w:space="0" w:color="auto"/>
                <w:right w:val="none" w:sz="0" w:space="0" w:color="auto"/>
              </w:divBdr>
            </w:div>
            <w:div w:id="1090080006">
              <w:marLeft w:val="0"/>
              <w:marRight w:val="0"/>
              <w:marTop w:val="0"/>
              <w:marBottom w:val="0"/>
              <w:divBdr>
                <w:top w:val="none" w:sz="0" w:space="0" w:color="auto"/>
                <w:left w:val="none" w:sz="0" w:space="0" w:color="auto"/>
                <w:bottom w:val="none" w:sz="0" w:space="0" w:color="auto"/>
                <w:right w:val="none" w:sz="0" w:space="0" w:color="auto"/>
              </w:divBdr>
            </w:div>
            <w:div w:id="2048211314">
              <w:marLeft w:val="0"/>
              <w:marRight w:val="0"/>
              <w:marTop w:val="0"/>
              <w:marBottom w:val="0"/>
              <w:divBdr>
                <w:top w:val="none" w:sz="0" w:space="0" w:color="auto"/>
                <w:left w:val="none" w:sz="0" w:space="0" w:color="auto"/>
                <w:bottom w:val="none" w:sz="0" w:space="0" w:color="auto"/>
                <w:right w:val="none" w:sz="0" w:space="0" w:color="auto"/>
              </w:divBdr>
              <w:divsChild>
                <w:div w:id="1315180802">
                  <w:marLeft w:val="0"/>
                  <w:marRight w:val="0"/>
                  <w:marTop w:val="0"/>
                  <w:marBottom w:val="0"/>
                  <w:divBdr>
                    <w:top w:val="none" w:sz="0" w:space="0" w:color="auto"/>
                    <w:left w:val="none" w:sz="0" w:space="0" w:color="auto"/>
                    <w:bottom w:val="none" w:sz="0" w:space="0" w:color="auto"/>
                    <w:right w:val="none" w:sz="0" w:space="0" w:color="auto"/>
                  </w:divBdr>
                </w:div>
              </w:divsChild>
            </w:div>
            <w:div w:id="1799451561">
              <w:marLeft w:val="0"/>
              <w:marRight w:val="0"/>
              <w:marTop w:val="0"/>
              <w:marBottom w:val="0"/>
              <w:divBdr>
                <w:top w:val="none" w:sz="0" w:space="0" w:color="auto"/>
                <w:left w:val="none" w:sz="0" w:space="0" w:color="auto"/>
                <w:bottom w:val="none" w:sz="0" w:space="0" w:color="auto"/>
                <w:right w:val="none" w:sz="0" w:space="0" w:color="auto"/>
              </w:divBdr>
              <w:divsChild>
                <w:div w:id="1082027592">
                  <w:marLeft w:val="0"/>
                  <w:marRight w:val="0"/>
                  <w:marTop w:val="0"/>
                  <w:marBottom w:val="0"/>
                  <w:divBdr>
                    <w:top w:val="none" w:sz="0" w:space="0" w:color="auto"/>
                    <w:left w:val="none" w:sz="0" w:space="0" w:color="auto"/>
                    <w:bottom w:val="none" w:sz="0" w:space="0" w:color="auto"/>
                    <w:right w:val="none" w:sz="0" w:space="0" w:color="auto"/>
                  </w:divBdr>
                  <w:divsChild>
                    <w:div w:id="1888450840">
                      <w:marLeft w:val="0"/>
                      <w:marRight w:val="0"/>
                      <w:marTop w:val="0"/>
                      <w:marBottom w:val="0"/>
                      <w:divBdr>
                        <w:top w:val="none" w:sz="0" w:space="0" w:color="auto"/>
                        <w:left w:val="none" w:sz="0" w:space="0" w:color="auto"/>
                        <w:bottom w:val="none" w:sz="0" w:space="0" w:color="auto"/>
                        <w:right w:val="none" w:sz="0" w:space="0" w:color="auto"/>
                      </w:divBdr>
                      <w:divsChild>
                        <w:div w:id="1933195711">
                          <w:marLeft w:val="0"/>
                          <w:marRight w:val="0"/>
                          <w:marTop w:val="0"/>
                          <w:marBottom w:val="0"/>
                          <w:divBdr>
                            <w:top w:val="none" w:sz="0" w:space="0" w:color="auto"/>
                            <w:left w:val="none" w:sz="0" w:space="0" w:color="auto"/>
                            <w:bottom w:val="none" w:sz="0" w:space="0" w:color="auto"/>
                            <w:right w:val="none" w:sz="0" w:space="0" w:color="auto"/>
                          </w:divBdr>
                          <w:divsChild>
                            <w:div w:id="1852141799">
                              <w:marLeft w:val="0"/>
                              <w:marRight w:val="0"/>
                              <w:marTop w:val="0"/>
                              <w:marBottom w:val="0"/>
                              <w:divBdr>
                                <w:top w:val="none" w:sz="0" w:space="0" w:color="auto"/>
                                <w:left w:val="none" w:sz="0" w:space="0" w:color="auto"/>
                                <w:bottom w:val="none" w:sz="0" w:space="0" w:color="auto"/>
                                <w:right w:val="none" w:sz="0" w:space="0" w:color="auto"/>
                              </w:divBdr>
                            </w:div>
                            <w:div w:id="8345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258121">
          <w:marLeft w:val="0"/>
          <w:marRight w:val="0"/>
          <w:marTop w:val="0"/>
          <w:marBottom w:val="0"/>
          <w:divBdr>
            <w:top w:val="none" w:sz="0" w:space="0" w:color="auto"/>
            <w:left w:val="none" w:sz="0" w:space="0" w:color="auto"/>
            <w:bottom w:val="none" w:sz="0" w:space="0" w:color="auto"/>
            <w:right w:val="none" w:sz="0" w:space="0" w:color="auto"/>
          </w:divBdr>
          <w:divsChild>
            <w:div w:id="879821116">
              <w:marLeft w:val="0"/>
              <w:marRight w:val="0"/>
              <w:marTop w:val="0"/>
              <w:marBottom w:val="0"/>
              <w:divBdr>
                <w:top w:val="none" w:sz="0" w:space="0" w:color="auto"/>
                <w:left w:val="none" w:sz="0" w:space="0" w:color="auto"/>
                <w:bottom w:val="none" w:sz="0" w:space="0" w:color="auto"/>
                <w:right w:val="none" w:sz="0" w:space="0" w:color="auto"/>
              </w:divBdr>
              <w:divsChild>
                <w:div w:id="1990595057">
                  <w:marLeft w:val="0"/>
                  <w:marRight w:val="0"/>
                  <w:marTop w:val="0"/>
                  <w:marBottom w:val="0"/>
                  <w:divBdr>
                    <w:top w:val="none" w:sz="0" w:space="0" w:color="auto"/>
                    <w:left w:val="none" w:sz="0" w:space="0" w:color="auto"/>
                    <w:bottom w:val="none" w:sz="0" w:space="0" w:color="auto"/>
                    <w:right w:val="none" w:sz="0" w:space="0" w:color="auto"/>
                  </w:divBdr>
                </w:div>
                <w:div w:id="12725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65439">
          <w:marLeft w:val="0"/>
          <w:marRight w:val="0"/>
          <w:marTop w:val="0"/>
          <w:marBottom w:val="0"/>
          <w:divBdr>
            <w:top w:val="none" w:sz="0" w:space="0" w:color="auto"/>
            <w:left w:val="none" w:sz="0" w:space="0" w:color="auto"/>
            <w:bottom w:val="none" w:sz="0" w:space="0" w:color="auto"/>
            <w:right w:val="none" w:sz="0" w:space="0" w:color="auto"/>
          </w:divBdr>
        </w:div>
        <w:div w:id="847523729">
          <w:marLeft w:val="0"/>
          <w:marRight w:val="0"/>
          <w:marTop w:val="0"/>
          <w:marBottom w:val="0"/>
          <w:divBdr>
            <w:top w:val="none" w:sz="0" w:space="0" w:color="auto"/>
            <w:left w:val="none" w:sz="0" w:space="0" w:color="auto"/>
            <w:bottom w:val="none" w:sz="0" w:space="0" w:color="auto"/>
            <w:right w:val="none" w:sz="0" w:space="0" w:color="auto"/>
          </w:divBdr>
        </w:div>
        <w:div w:id="820805132">
          <w:marLeft w:val="0"/>
          <w:marRight w:val="0"/>
          <w:marTop w:val="0"/>
          <w:marBottom w:val="0"/>
          <w:divBdr>
            <w:top w:val="none" w:sz="0" w:space="0" w:color="auto"/>
            <w:left w:val="none" w:sz="0" w:space="0" w:color="auto"/>
            <w:bottom w:val="none" w:sz="0" w:space="0" w:color="auto"/>
            <w:right w:val="none" w:sz="0" w:space="0" w:color="auto"/>
          </w:divBdr>
        </w:div>
        <w:div w:id="995690406">
          <w:marLeft w:val="0"/>
          <w:marRight w:val="0"/>
          <w:marTop w:val="0"/>
          <w:marBottom w:val="0"/>
          <w:divBdr>
            <w:top w:val="none" w:sz="0" w:space="0" w:color="auto"/>
            <w:left w:val="none" w:sz="0" w:space="0" w:color="auto"/>
            <w:bottom w:val="none" w:sz="0" w:space="0" w:color="auto"/>
            <w:right w:val="none" w:sz="0" w:space="0" w:color="auto"/>
          </w:divBdr>
        </w:div>
        <w:div w:id="1393890499">
          <w:marLeft w:val="0"/>
          <w:marRight w:val="0"/>
          <w:marTop w:val="0"/>
          <w:marBottom w:val="0"/>
          <w:divBdr>
            <w:top w:val="none" w:sz="0" w:space="0" w:color="auto"/>
            <w:left w:val="none" w:sz="0" w:space="0" w:color="auto"/>
            <w:bottom w:val="none" w:sz="0" w:space="0" w:color="auto"/>
            <w:right w:val="none" w:sz="0" w:space="0" w:color="auto"/>
          </w:divBdr>
        </w:div>
        <w:div w:id="41248605">
          <w:marLeft w:val="0"/>
          <w:marRight w:val="0"/>
          <w:marTop w:val="0"/>
          <w:marBottom w:val="0"/>
          <w:divBdr>
            <w:top w:val="none" w:sz="0" w:space="0" w:color="auto"/>
            <w:left w:val="none" w:sz="0" w:space="0" w:color="auto"/>
            <w:bottom w:val="none" w:sz="0" w:space="0" w:color="auto"/>
            <w:right w:val="none" w:sz="0" w:space="0" w:color="auto"/>
          </w:divBdr>
        </w:div>
        <w:div w:id="1065839622">
          <w:marLeft w:val="0"/>
          <w:marRight w:val="0"/>
          <w:marTop w:val="0"/>
          <w:marBottom w:val="0"/>
          <w:divBdr>
            <w:top w:val="none" w:sz="0" w:space="0" w:color="auto"/>
            <w:left w:val="none" w:sz="0" w:space="0" w:color="auto"/>
            <w:bottom w:val="none" w:sz="0" w:space="0" w:color="auto"/>
            <w:right w:val="none" w:sz="0" w:space="0" w:color="auto"/>
          </w:divBdr>
        </w:div>
        <w:div w:id="951404938">
          <w:marLeft w:val="0"/>
          <w:marRight w:val="0"/>
          <w:marTop w:val="0"/>
          <w:marBottom w:val="0"/>
          <w:divBdr>
            <w:top w:val="none" w:sz="0" w:space="0" w:color="auto"/>
            <w:left w:val="none" w:sz="0" w:space="0" w:color="auto"/>
            <w:bottom w:val="none" w:sz="0" w:space="0" w:color="auto"/>
            <w:right w:val="none" w:sz="0" w:space="0" w:color="auto"/>
          </w:divBdr>
        </w:div>
        <w:div w:id="278029851">
          <w:marLeft w:val="0"/>
          <w:marRight w:val="0"/>
          <w:marTop w:val="0"/>
          <w:marBottom w:val="0"/>
          <w:divBdr>
            <w:top w:val="none" w:sz="0" w:space="0" w:color="auto"/>
            <w:left w:val="none" w:sz="0" w:space="0" w:color="auto"/>
            <w:bottom w:val="none" w:sz="0" w:space="0" w:color="auto"/>
            <w:right w:val="none" w:sz="0" w:space="0" w:color="auto"/>
          </w:divBdr>
        </w:div>
        <w:div w:id="140580260">
          <w:marLeft w:val="0"/>
          <w:marRight w:val="0"/>
          <w:marTop w:val="0"/>
          <w:marBottom w:val="0"/>
          <w:divBdr>
            <w:top w:val="none" w:sz="0" w:space="0" w:color="auto"/>
            <w:left w:val="none" w:sz="0" w:space="0" w:color="auto"/>
            <w:bottom w:val="none" w:sz="0" w:space="0" w:color="auto"/>
            <w:right w:val="none" w:sz="0" w:space="0" w:color="auto"/>
          </w:divBdr>
        </w:div>
        <w:div w:id="36902113">
          <w:marLeft w:val="0"/>
          <w:marRight w:val="0"/>
          <w:marTop w:val="0"/>
          <w:marBottom w:val="0"/>
          <w:divBdr>
            <w:top w:val="none" w:sz="0" w:space="0" w:color="auto"/>
            <w:left w:val="none" w:sz="0" w:space="0" w:color="auto"/>
            <w:bottom w:val="none" w:sz="0" w:space="0" w:color="auto"/>
            <w:right w:val="none" w:sz="0" w:space="0" w:color="auto"/>
          </w:divBdr>
          <w:divsChild>
            <w:div w:id="1912961049">
              <w:marLeft w:val="0"/>
              <w:marRight w:val="0"/>
              <w:marTop w:val="0"/>
              <w:marBottom w:val="0"/>
              <w:divBdr>
                <w:top w:val="none" w:sz="0" w:space="0" w:color="auto"/>
                <w:left w:val="none" w:sz="0" w:space="0" w:color="auto"/>
                <w:bottom w:val="none" w:sz="0" w:space="0" w:color="auto"/>
                <w:right w:val="none" w:sz="0" w:space="0" w:color="auto"/>
              </w:divBdr>
            </w:div>
          </w:divsChild>
        </w:div>
        <w:div w:id="1864705391">
          <w:marLeft w:val="0"/>
          <w:marRight w:val="0"/>
          <w:marTop w:val="0"/>
          <w:marBottom w:val="0"/>
          <w:divBdr>
            <w:top w:val="none" w:sz="0" w:space="0" w:color="auto"/>
            <w:left w:val="none" w:sz="0" w:space="0" w:color="auto"/>
            <w:bottom w:val="none" w:sz="0" w:space="0" w:color="auto"/>
            <w:right w:val="none" w:sz="0" w:space="0" w:color="auto"/>
          </w:divBdr>
          <w:divsChild>
            <w:div w:id="138185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34882">
      <w:marLeft w:val="0"/>
      <w:marRight w:val="0"/>
      <w:marTop w:val="0"/>
      <w:marBottom w:val="0"/>
      <w:divBdr>
        <w:top w:val="none" w:sz="0" w:space="0" w:color="auto"/>
        <w:left w:val="none" w:sz="0" w:space="0" w:color="auto"/>
        <w:bottom w:val="none" w:sz="0" w:space="0" w:color="auto"/>
        <w:right w:val="none" w:sz="0" w:space="0" w:color="auto"/>
      </w:divBdr>
      <w:divsChild>
        <w:div w:id="2083719051">
          <w:marLeft w:val="210"/>
          <w:marRight w:val="495"/>
          <w:marTop w:val="75"/>
          <w:marBottom w:val="0"/>
          <w:divBdr>
            <w:top w:val="none" w:sz="0" w:space="0" w:color="auto"/>
            <w:left w:val="none" w:sz="0" w:space="0" w:color="auto"/>
            <w:bottom w:val="none" w:sz="0" w:space="0" w:color="auto"/>
            <w:right w:val="none" w:sz="0" w:space="0" w:color="auto"/>
          </w:divBdr>
        </w:div>
        <w:div w:id="1877498894">
          <w:marLeft w:val="0"/>
          <w:marRight w:val="0"/>
          <w:marTop w:val="0"/>
          <w:marBottom w:val="0"/>
          <w:divBdr>
            <w:top w:val="none" w:sz="0" w:space="0" w:color="auto"/>
            <w:left w:val="none" w:sz="0" w:space="0" w:color="auto"/>
            <w:bottom w:val="none" w:sz="0" w:space="0" w:color="auto"/>
            <w:right w:val="none" w:sz="0" w:space="0" w:color="auto"/>
          </w:divBdr>
        </w:div>
        <w:div w:id="505561435">
          <w:marLeft w:val="0"/>
          <w:marRight w:val="375"/>
          <w:marTop w:val="225"/>
          <w:marBottom w:val="0"/>
          <w:divBdr>
            <w:top w:val="none" w:sz="0" w:space="0" w:color="auto"/>
            <w:left w:val="none" w:sz="0" w:space="0" w:color="auto"/>
            <w:bottom w:val="none" w:sz="0" w:space="0" w:color="auto"/>
            <w:right w:val="none" w:sz="0" w:space="0" w:color="auto"/>
          </w:divBdr>
          <w:divsChild>
            <w:div w:id="1592739779">
              <w:marLeft w:val="0"/>
              <w:marRight w:val="0"/>
              <w:marTop w:val="0"/>
              <w:marBottom w:val="0"/>
              <w:divBdr>
                <w:top w:val="none" w:sz="0" w:space="0" w:color="auto"/>
                <w:left w:val="none" w:sz="0" w:space="0" w:color="auto"/>
                <w:bottom w:val="none" w:sz="0" w:space="0" w:color="auto"/>
                <w:right w:val="none" w:sz="0" w:space="0" w:color="auto"/>
              </w:divBdr>
              <w:divsChild>
                <w:div w:id="923300664">
                  <w:marLeft w:val="0"/>
                  <w:marRight w:val="0"/>
                  <w:marTop w:val="0"/>
                  <w:marBottom w:val="0"/>
                  <w:divBdr>
                    <w:top w:val="none" w:sz="0" w:space="0" w:color="auto"/>
                    <w:left w:val="none" w:sz="0" w:space="0" w:color="auto"/>
                    <w:bottom w:val="none" w:sz="0" w:space="0" w:color="auto"/>
                    <w:right w:val="none" w:sz="0" w:space="0" w:color="auto"/>
                  </w:divBdr>
                </w:div>
                <w:div w:id="1175993160">
                  <w:marLeft w:val="0"/>
                  <w:marRight w:val="0"/>
                  <w:marTop w:val="0"/>
                  <w:marBottom w:val="0"/>
                  <w:divBdr>
                    <w:top w:val="none" w:sz="0" w:space="0" w:color="auto"/>
                    <w:left w:val="none" w:sz="0" w:space="0" w:color="auto"/>
                    <w:bottom w:val="none" w:sz="0" w:space="0" w:color="auto"/>
                    <w:right w:val="none" w:sz="0" w:space="0" w:color="auto"/>
                  </w:divBdr>
                  <w:divsChild>
                    <w:div w:id="1440299074">
                      <w:marLeft w:val="0"/>
                      <w:marRight w:val="0"/>
                      <w:marTop w:val="0"/>
                      <w:marBottom w:val="0"/>
                      <w:divBdr>
                        <w:top w:val="none" w:sz="0" w:space="0" w:color="auto"/>
                        <w:left w:val="none" w:sz="0" w:space="0" w:color="auto"/>
                        <w:bottom w:val="none" w:sz="0" w:space="0" w:color="auto"/>
                        <w:right w:val="none" w:sz="0" w:space="0" w:color="auto"/>
                      </w:divBdr>
                      <w:divsChild>
                        <w:div w:id="94135332">
                          <w:marLeft w:val="0"/>
                          <w:marRight w:val="0"/>
                          <w:marTop w:val="0"/>
                          <w:marBottom w:val="0"/>
                          <w:divBdr>
                            <w:top w:val="none" w:sz="0" w:space="0" w:color="auto"/>
                            <w:left w:val="none" w:sz="0" w:space="0" w:color="auto"/>
                            <w:bottom w:val="none" w:sz="0" w:space="0" w:color="auto"/>
                            <w:right w:val="none" w:sz="0" w:space="0" w:color="auto"/>
                          </w:divBdr>
                          <w:divsChild>
                            <w:div w:id="489294815">
                              <w:marLeft w:val="0"/>
                              <w:marRight w:val="0"/>
                              <w:marTop w:val="0"/>
                              <w:marBottom w:val="0"/>
                              <w:divBdr>
                                <w:top w:val="none" w:sz="0" w:space="0" w:color="auto"/>
                                <w:left w:val="none" w:sz="0" w:space="0" w:color="auto"/>
                                <w:bottom w:val="none" w:sz="0" w:space="0" w:color="auto"/>
                                <w:right w:val="none" w:sz="0" w:space="0" w:color="auto"/>
                              </w:divBdr>
                              <w:divsChild>
                                <w:div w:id="1601141893">
                                  <w:marLeft w:val="0"/>
                                  <w:marRight w:val="0"/>
                                  <w:marTop w:val="30"/>
                                  <w:marBottom w:val="240"/>
                                  <w:divBdr>
                                    <w:top w:val="none" w:sz="0" w:space="0" w:color="auto"/>
                                    <w:left w:val="none" w:sz="0" w:space="0" w:color="auto"/>
                                    <w:bottom w:val="none" w:sz="0" w:space="0" w:color="auto"/>
                                    <w:right w:val="none" w:sz="0" w:space="0" w:color="auto"/>
                                  </w:divBdr>
                                </w:div>
                                <w:div w:id="3760083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60252">
          <w:marLeft w:val="0"/>
          <w:marRight w:val="0"/>
          <w:marTop w:val="0"/>
          <w:marBottom w:val="0"/>
          <w:divBdr>
            <w:top w:val="single" w:sz="6" w:space="0" w:color="FFFFFF"/>
            <w:left w:val="none" w:sz="0" w:space="0" w:color="auto"/>
            <w:bottom w:val="single" w:sz="6" w:space="0" w:color="FFFFFF"/>
            <w:right w:val="none" w:sz="0" w:space="0" w:color="auto"/>
          </w:divBdr>
        </w:div>
      </w:divsChild>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image" Target="https://ohrana-tryda.com/themes/professional/images/page-bg.jpg" TargetMode="Externa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6432</Words>
  <Characters>48578</Characters>
  <Application>Microsoft Office Word</Application>
  <DocSecurity>0</DocSecurity>
  <Lines>404</Lines>
  <Paragraphs>109</Paragraphs>
  <ScaleCrop>false</ScaleCrop>
  <HeadingPairs>
    <vt:vector size="2" baseType="variant">
      <vt:variant>
        <vt:lpstr>Название</vt:lpstr>
      </vt:variant>
      <vt:variant>
        <vt:i4>1</vt:i4>
      </vt:variant>
    </vt:vector>
  </HeadingPairs>
  <TitlesOfParts>
    <vt:vector size="1" baseType="lpstr">
      <vt:lpstr>Положение о правилах приема, перевода и отчисления обучающихся | Охрана и безопасность труда в школе и ДОУ</vt:lpstr>
    </vt:vector>
  </TitlesOfParts>
  <Company/>
  <LinksUpToDate>false</LinksUpToDate>
  <CharactersWithSpaces>54901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правилах приема, перевода и отчисления обучающихся | Охрана и безопасность труда в школе и ДОУ</dc:title>
  <dc:subject/>
  <dc:creator>Максим Перевертайлов</dc:creator>
  <cp:keywords/>
  <dc:description/>
  <cp:lastModifiedBy>Максим Перевертайлов</cp:lastModifiedBy>
  <cp:revision>3</cp:revision>
  <cp:lastPrinted>2024-08-28T16:24:00Z</cp:lastPrinted>
  <dcterms:created xsi:type="dcterms:W3CDTF">2024-08-28T14:38:00Z</dcterms:created>
  <dcterms:modified xsi:type="dcterms:W3CDTF">2024-08-28T16:25:00Z</dcterms:modified>
</cp:coreProperties>
</file>